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pPr>
    </w:p>
    <w:p>
      <w:pPr>
        <w:keepNext w:val="0"/>
        <w:keepLines w:val="0"/>
        <w:pageBreakBefore w:val="0"/>
        <w:widowControl w:val="0"/>
        <w:kinsoku/>
        <w:wordWrap/>
        <w:overflowPunct w:val="0"/>
        <w:topLinePunct w:val="0"/>
        <w:autoSpaceDE/>
        <w:autoSpaceDN/>
        <w:bidi w:val="0"/>
        <w:adjustRightInd/>
        <w:snapToGrid/>
        <w:spacing w:line="240" w:lineRule="auto"/>
        <w:ind w:left="0" w:leftChars="0" w:firstLine="0" w:firstLineChars="0"/>
        <w:jc w:val="center"/>
        <w:textAlignment w:val="auto"/>
      </w:pPr>
      <w:r>
        <w:rPr>
          <w:rFonts w:hint="eastAsia" w:ascii="方正小标宋简体" w:hAnsi="方正小标宋简体" w:eastAsia="方正小标宋简体" w:cs="方正小标宋简体"/>
          <w:b w:val="0"/>
          <w:bCs/>
          <w:sz w:val="84"/>
          <w:szCs w:val="84"/>
        </w:rPr>
        <w:t xml:space="preserve">询 价 </w:t>
      </w:r>
      <w:r>
        <w:rPr>
          <w:rFonts w:hint="eastAsia" w:ascii="方正小标宋简体" w:hAnsi="方正小标宋简体" w:eastAsia="方正小标宋简体" w:cs="方正小标宋简体"/>
          <w:b w:val="0"/>
          <w:bCs/>
          <w:sz w:val="84"/>
          <w:szCs w:val="84"/>
          <w:lang w:val="en-US" w:eastAsia="zh-CN"/>
        </w:rPr>
        <w:t>文 件</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项目编号：</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中量 询</w:t>
      </w:r>
      <w:r>
        <w:rPr>
          <w:rFonts w:hint="eastAsia" w:ascii="仿宋_GB2312" w:hAnsi="仿宋_GB2312" w:eastAsia="仿宋_GB2312" w:cs="仿宋_GB2312"/>
          <w:highlight w:val="none"/>
          <w:u w:val="single"/>
        </w:rPr>
        <w:t>价[202</w:t>
      </w:r>
      <w:r>
        <w:rPr>
          <w:rFonts w:hint="eastAsia" w:ascii="仿宋_GB2312" w:hAnsi="仿宋_GB2312" w:cs="仿宋_GB2312"/>
          <w:highlight w:val="none"/>
          <w:u w:val="single"/>
          <w:lang w:val="en-US" w:eastAsia="zh-CN"/>
        </w:rPr>
        <w:t>5</w:t>
      </w:r>
      <w:r>
        <w:rPr>
          <w:rFonts w:hint="eastAsia" w:ascii="仿宋_GB2312" w:hAnsi="仿宋_GB2312" w:eastAsia="仿宋_GB2312" w:cs="仿宋_GB2312"/>
          <w:highlight w:val="none"/>
          <w:u w:val="single"/>
        </w:rPr>
        <w:t>]</w:t>
      </w:r>
      <w:r>
        <w:rPr>
          <w:rFonts w:hint="eastAsia" w:ascii="仿宋_GB2312" w:hAnsi="仿宋_GB2312" w:cs="仿宋_GB2312"/>
          <w:highlight w:val="none"/>
          <w:u w:val="single"/>
          <w:lang w:val="en-US" w:eastAsia="zh-CN"/>
        </w:rPr>
        <w:t>215</w:t>
      </w:r>
      <w:r>
        <w:rPr>
          <w:rFonts w:hint="eastAsia" w:ascii="仿宋_GB2312" w:hAnsi="仿宋_GB2312" w:eastAsia="仿宋_GB2312" w:cs="仿宋_GB2312"/>
          <w:highlight w:val="none"/>
          <w:u w:val="single"/>
        </w:rPr>
        <w:t>号</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320" w:firstLineChars="100"/>
        <w:jc w:val="lef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rPr>
        <w:t>项目名称：</w:t>
      </w:r>
      <w:r>
        <w:rPr>
          <w:rFonts w:hint="eastAsia" w:ascii="仿宋_GB2312" w:hAnsi="仿宋_GB2312" w:cs="仿宋_GB2312"/>
          <w:u w:val="single"/>
          <w:lang w:val="en-US" w:eastAsia="zh-CN"/>
        </w:rPr>
        <w:t xml:space="preserve">   </w:t>
      </w:r>
      <w:r>
        <w:rPr>
          <w:rFonts w:hint="eastAsia" w:ascii="仿宋_GB2312" w:hAnsi="仿宋_GB2312" w:eastAsia="仿宋_GB2312" w:cs="仿宋_GB2312"/>
          <w:w w:val="90"/>
          <w:u w:val="single"/>
        </w:rPr>
        <w:t>茂名市中医院新院区项目--</w:t>
      </w:r>
      <w:r>
        <w:rPr>
          <w:rFonts w:hint="eastAsia" w:ascii="仿宋_GB2312" w:hAnsi="仿宋_GB2312" w:cs="仿宋_GB2312"/>
          <w:u w:val="single"/>
          <w:lang w:val="en-US" w:eastAsia="zh-CN"/>
        </w:rPr>
        <w:t>材料设备</w:t>
      </w:r>
      <w:r>
        <w:rPr>
          <w:rFonts w:hint="eastAsia" w:ascii="仿宋_GB2312" w:hAnsi="仿宋_GB2312" w:eastAsia="仿宋_GB2312" w:cs="仿宋_GB2312"/>
          <w:w w:val="90"/>
          <w:u w:val="single"/>
        </w:rPr>
        <w:t>询价</w:t>
      </w:r>
      <w:r>
        <w:rPr>
          <w:rFonts w:hint="eastAsia" w:ascii="仿宋_GB2312" w:hAnsi="仿宋_GB2312" w:cs="仿宋_GB2312"/>
          <w:w w:val="90"/>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rPr>
        <w:t>使用单位：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w w:val="90"/>
          <w:u w:val="single"/>
        </w:rPr>
        <w:t>广州中医药大学茂名医院（茂名市中医院）</w:t>
      </w:r>
      <w:r>
        <w:rPr>
          <w:rFonts w:hint="eastAsia" w:ascii="仿宋_GB2312" w:hAnsi="仿宋_GB2312" w:cs="仿宋_GB2312"/>
          <w:w w:val="90"/>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建设单位：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茂名市政府投资项目代建中心</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造价咨询单位：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中量工程咨询有限公司</w:t>
      </w:r>
      <w:r>
        <w:rPr>
          <w:rFonts w:hint="eastAsia" w:ascii="仿宋_GB2312" w:hAnsi="仿宋_GB2312" w:cs="仿宋_GB2312"/>
          <w:u w:val="single"/>
          <w:lang w:val="en-US" w:eastAsia="zh-CN"/>
        </w:rPr>
        <w:t xml:space="preserve">（询价人）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监理单位：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广东安邦项目管理有限公司</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施工单位：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广东省建筑工程集团有限公司</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cs="仿宋_GB2312"/>
          <w:lang w:val="en-US" w:eastAsia="zh-CN"/>
        </w:rPr>
        <w:t>时    间：</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202</w:t>
      </w:r>
      <w:r>
        <w:rPr>
          <w:rFonts w:hint="eastAsia" w:ascii="仿宋_GB2312" w:hAnsi="仿宋_GB2312" w:cs="仿宋_GB2312"/>
          <w:u w:val="single"/>
          <w:lang w:val="en-US" w:eastAsia="zh-CN"/>
        </w:rPr>
        <w:t>5</w:t>
      </w:r>
      <w:r>
        <w:rPr>
          <w:rFonts w:hint="eastAsia" w:ascii="仿宋_GB2312" w:hAnsi="仿宋_GB2312" w:eastAsia="仿宋_GB2312" w:cs="仿宋_GB2312"/>
          <w:u w:val="single"/>
        </w:rPr>
        <w:t>年</w:t>
      </w:r>
      <w:r>
        <w:rPr>
          <w:rFonts w:hint="eastAsia" w:ascii="仿宋_GB2312" w:hAnsi="仿宋_GB2312" w:cs="仿宋_GB2312"/>
          <w:u w:val="single"/>
          <w:lang w:val="en-US" w:eastAsia="zh-CN"/>
        </w:rPr>
        <w:t>7</w:t>
      </w:r>
      <w:r>
        <w:rPr>
          <w:rFonts w:hint="eastAsia" w:ascii="仿宋_GB2312" w:hAnsi="仿宋_GB2312" w:eastAsia="仿宋_GB2312" w:cs="仿宋_GB2312"/>
          <w:u w:val="single"/>
        </w:rPr>
        <w:t>月</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rPr>
          <w:rFonts w:hint="eastAsia" w:ascii="仿宋_GB2312" w:hAnsi="仿宋_GB2312" w:eastAsia="仿宋_GB2312" w:cs="仿宋_GB2312"/>
        </w:rPr>
      </w:pPr>
      <w:r>
        <w:rPr>
          <w:rFonts w:hint="eastAsia" w:ascii="仿宋_GB2312" w:hAnsi="仿宋_GB2312" w:eastAsia="仿宋_GB2312" w:cs="仿宋_GB2312"/>
        </w:rPr>
        <w:br w:type="page"/>
      </w:r>
    </w:p>
    <w:p>
      <w:pPr>
        <w:jc w:val="center"/>
        <w:rPr>
          <w:rFonts w:hint="eastAsia" w:eastAsia="仿宋_GB2312"/>
          <w:b/>
          <w:bCs/>
          <w:lang w:val="en-US" w:eastAsia="zh-CN"/>
        </w:rPr>
      </w:pPr>
      <w:r>
        <w:rPr>
          <w:rFonts w:hint="eastAsia"/>
          <w:b/>
          <w:bCs/>
          <w:lang w:val="en-US" w:eastAsia="zh-CN"/>
        </w:rPr>
        <w:t>目  录</w:t>
      </w:r>
    </w:p>
    <w:sdt>
      <w:sdtPr>
        <w:rPr>
          <w:rFonts w:ascii="宋体" w:hAnsi="宋体" w:eastAsia="宋体" w:cs="仿宋_GB2312"/>
          <w:kern w:val="2"/>
          <w:sz w:val="21"/>
          <w:szCs w:val="32"/>
          <w:lang w:val="en-US" w:eastAsia="zh-CN" w:bidi="ar-SA"/>
        </w:rPr>
        <w:id w:val="147461386"/>
        <w15:color w:val="DBDBDB"/>
        <w:docPartObj>
          <w:docPartGallery w:val="Table of Contents"/>
          <w:docPartUnique/>
        </w:docPartObj>
      </w:sdtPr>
      <w:sdtEndPr>
        <w:rPr>
          <w:rFonts w:eastAsia="仿宋_GB2312" w:cs="仿宋_GB2312" w:asciiTheme="minorHAnsi" w:hAnsiTheme="minorHAnsi"/>
          <w:kern w:val="2"/>
          <w:sz w:val="32"/>
          <w:szCs w:val="32"/>
          <w:lang w:val="en-US" w:eastAsia="zh-CN" w:bidi="ar-SA"/>
        </w:rPr>
      </w:sdtEndPr>
      <w:sdtContent>
        <w:p>
          <w:pPr>
            <w:pStyle w:val="10"/>
            <w:tabs>
              <w:tab w:val="right" w:leader="dot" w:pos="8306"/>
            </w:tabs>
            <w:rPr>
              <w:sz w:val="28"/>
              <w:szCs w:val="28"/>
            </w:rPr>
          </w:pPr>
          <w:r>
            <w:rPr>
              <w:sz w:val="28"/>
              <w:szCs w:val="28"/>
            </w:rPr>
            <w:fldChar w:fldCharType="begin"/>
          </w:r>
          <w:r>
            <w:rPr>
              <w:sz w:val="28"/>
              <w:szCs w:val="28"/>
            </w:rPr>
            <w:instrText xml:space="preserve">TOC \o "1-1" \h \u </w:instrText>
          </w:r>
          <w:r>
            <w:rPr>
              <w:sz w:val="28"/>
              <w:szCs w:val="28"/>
            </w:rPr>
            <w:fldChar w:fldCharType="separate"/>
          </w:r>
          <w:r>
            <w:rPr>
              <w:sz w:val="28"/>
              <w:szCs w:val="28"/>
            </w:rPr>
            <w:fldChar w:fldCharType="begin"/>
          </w:r>
          <w:r>
            <w:rPr>
              <w:sz w:val="28"/>
              <w:szCs w:val="28"/>
            </w:rPr>
            <w:instrText xml:space="preserve"> HYPERLINK \l _Toc6032 </w:instrText>
          </w:r>
          <w:r>
            <w:rPr>
              <w:sz w:val="28"/>
              <w:szCs w:val="28"/>
            </w:rPr>
            <w:fldChar w:fldCharType="separate"/>
          </w:r>
          <w:r>
            <w:rPr>
              <w:rFonts w:hint="eastAsia" w:ascii="黑体" w:hAnsi="黑体" w:eastAsia="黑体" w:cs="黑体"/>
              <w:bCs w:val="0"/>
              <w:sz w:val="28"/>
              <w:szCs w:val="28"/>
              <w:lang w:val="en-US" w:eastAsia="zh-CN"/>
            </w:rPr>
            <w:t>一、项目概况</w:t>
          </w:r>
          <w:r>
            <w:rPr>
              <w:sz w:val="28"/>
              <w:szCs w:val="28"/>
            </w:rPr>
            <w:tab/>
          </w:r>
          <w:r>
            <w:rPr>
              <w:sz w:val="28"/>
              <w:szCs w:val="28"/>
            </w:rPr>
            <w:fldChar w:fldCharType="begin"/>
          </w:r>
          <w:r>
            <w:rPr>
              <w:sz w:val="28"/>
              <w:szCs w:val="28"/>
            </w:rPr>
            <w:instrText xml:space="preserve"> PAGEREF _Toc6032 \h </w:instrText>
          </w:r>
          <w:r>
            <w:rPr>
              <w:sz w:val="28"/>
              <w:szCs w:val="28"/>
            </w:rPr>
            <w:fldChar w:fldCharType="separate"/>
          </w:r>
          <w:r>
            <w:rPr>
              <w:sz w:val="28"/>
              <w:szCs w:val="28"/>
            </w:rPr>
            <w:t>- 3 -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_Toc8282 </w:instrText>
          </w:r>
          <w:r>
            <w:rPr>
              <w:sz w:val="28"/>
              <w:szCs w:val="28"/>
            </w:rPr>
            <w:fldChar w:fldCharType="separate"/>
          </w:r>
          <w:r>
            <w:rPr>
              <w:rFonts w:hint="eastAsia" w:ascii="黑体" w:hAnsi="黑体" w:eastAsia="黑体" w:cs="黑体"/>
              <w:sz w:val="28"/>
              <w:szCs w:val="28"/>
              <w:lang w:val="en-US" w:eastAsia="zh-CN"/>
            </w:rPr>
            <w:t>二、询价基本信息</w:t>
          </w:r>
          <w:r>
            <w:rPr>
              <w:sz w:val="28"/>
              <w:szCs w:val="28"/>
            </w:rPr>
            <w:tab/>
          </w:r>
          <w:r>
            <w:rPr>
              <w:sz w:val="28"/>
              <w:szCs w:val="28"/>
            </w:rPr>
            <w:fldChar w:fldCharType="begin"/>
          </w:r>
          <w:r>
            <w:rPr>
              <w:sz w:val="28"/>
              <w:szCs w:val="28"/>
            </w:rPr>
            <w:instrText xml:space="preserve"> PAGEREF _Toc8282 \h </w:instrText>
          </w:r>
          <w:r>
            <w:rPr>
              <w:sz w:val="28"/>
              <w:szCs w:val="28"/>
            </w:rPr>
            <w:fldChar w:fldCharType="separate"/>
          </w:r>
          <w:r>
            <w:rPr>
              <w:sz w:val="28"/>
              <w:szCs w:val="28"/>
            </w:rPr>
            <w:t>- 3 -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_Toc10384 </w:instrText>
          </w:r>
          <w:r>
            <w:rPr>
              <w:sz w:val="28"/>
              <w:szCs w:val="28"/>
            </w:rPr>
            <w:fldChar w:fldCharType="separate"/>
          </w:r>
          <w:r>
            <w:rPr>
              <w:rFonts w:hint="eastAsia" w:ascii="黑体" w:hAnsi="黑体" w:eastAsia="黑体" w:cs="黑体"/>
              <w:sz w:val="28"/>
              <w:szCs w:val="28"/>
              <w:lang w:val="en-US" w:eastAsia="zh-CN"/>
            </w:rPr>
            <w:t>三、技术要求</w:t>
          </w:r>
          <w:r>
            <w:rPr>
              <w:sz w:val="28"/>
              <w:szCs w:val="28"/>
            </w:rPr>
            <w:tab/>
          </w:r>
          <w:r>
            <w:rPr>
              <w:sz w:val="28"/>
              <w:szCs w:val="28"/>
            </w:rPr>
            <w:fldChar w:fldCharType="begin"/>
          </w:r>
          <w:r>
            <w:rPr>
              <w:sz w:val="28"/>
              <w:szCs w:val="28"/>
            </w:rPr>
            <w:instrText xml:space="preserve"> PAGEREF _Toc10384 \h </w:instrText>
          </w:r>
          <w:r>
            <w:rPr>
              <w:sz w:val="28"/>
              <w:szCs w:val="28"/>
            </w:rPr>
            <w:fldChar w:fldCharType="separate"/>
          </w:r>
          <w:r>
            <w:rPr>
              <w:sz w:val="28"/>
              <w:szCs w:val="28"/>
            </w:rPr>
            <w:t>- 3 -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_Toc21409 </w:instrText>
          </w:r>
          <w:r>
            <w:rPr>
              <w:sz w:val="28"/>
              <w:szCs w:val="28"/>
            </w:rPr>
            <w:fldChar w:fldCharType="separate"/>
          </w:r>
          <w:r>
            <w:rPr>
              <w:rFonts w:hint="eastAsia" w:ascii="黑体" w:hAnsi="黑体" w:eastAsia="黑体" w:cs="黑体"/>
              <w:sz w:val="28"/>
              <w:szCs w:val="28"/>
              <w:lang w:val="en-US" w:eastAsia="zh-CN"/>
            </w:rPr>
            <w:t>四、询价材料设备供应商要求</w:t>
          </w:r>
          <w:r>
            <w:rPr>
              <w:sz w:val="28"/>
              <w:szCs w:val="28"/>
            </w:rPr>
            <w:tab/>
          </w:r>
          <w:r>
            <w:rPr>
              <w:sz w:val="28"/>
              <w:szCs w:val="28"/>
            </w:rPr>
            <w:fldChar w:fldCharType="begin"/>
          </w:r>
          <w:r>
            <w:rPr>
              <w:sz w:val="28"/>
              <w:szCs w:val="28"/>
            </w:rPr>
            <w:instrText xml:space="preserve"> PAGEREF _Toc21409 \h </w:instrText>
          </w:r>
          <w:r>
            <w:rPr>
              <w:sz w:val="28"/>
              <w:szCs w:val="28"/>
            </w:rPr>
            <w:fldChar w:fldCharType="separate"/>
          </w:r>
          <w:r>
            <w:rPr>
              <w:sz w:val="28"/>
              <w:szCs w:val="28"/>
            </w:rPr>
            <w:t>- 5 -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_Toc17666 </w:instrText>
          </w:r>
          <w:r>
            <w:rPr>
              <w:sz w:val="28"/>
              <w:szCs w:val="28"/>
            </w:rPr>
            <w:fldChar w:fldCharType="separate"/>
          </w:r>
          <w:r>
            <w:rPr>
              <w:rFonts w:hint="eastAsia" w:ascii="黑体" w:hAnsi="黑体" w:eastAsia="黑体" w:cs="黑体"/>
              <w:sz w:val="28"/>
              <w:szCs w:val="28"/>
              <w:lang w:val="en-US" w:eastAsia="zh-CN"/>
            </w:rPr>
            <w:t>五、评审方法与标准</w:t>
          </w:r>
          <w:r>
            <w:rPr>
              <w:sz w:val="28"/>
              <w:szCs w:val="28"/>
            </w:rPr>
            <w:tab/>
          </w:r>
          <w:r>
            <w:rPr>
              <w:sz w:val="28"/>
              <w:szCs w:val="28"/>
            </w:rPr>
            <w:fldChar w:fldCharType="begin"/>
          </w:r>
          <w:r>
            <w:rPr>
              <w:sz w:val="28"/>
              <w:szCs w:val="28"/>
            </w:rPr>
            <w:instrText xml:space="preserve"> PAGEREF _Toc17666 \h </w:instrText>
          </w:r>
          <w:r>
            <w:rPr>
              <w:sz w:val="28"/>
              <w:szCs w:val="28"/>
            </w:rPr>
            <w:fldChar w:fldCharType="separate"/>
          </w:r>
          <w:r>
            <w:rPr>
              <w:sz w:val="28"/>
              <w:szCs w:val="28"/>
            </w:rPr>
            <w:t>- 10 -</w:t>
          </w:r>
          <w:r>
            <w:rPr>
              <w:sz w:val="28"/>
              <w:szCs w:val="28"/>
            </w:rPr>
            <w:fldChar w:fldCharType="end"/>
          </w:r>
          <w:r>
            <w:rPr>
              <w:sz w:val="28"/>
              <w:szCs w:val="28"/>
            </w:rPr>
            <w:fldChar w:fldCharType="end"/>
          </w:r>
        </w:p>
        <w:p>
          <w:pPr>
            <w:pStyle w:val="10"/>
            <w:tabs>
              <w:tab w:val="right" w:leader="dot" w:pos="8306"/>
            </w:tabs>
            <w:rPr>
              <w:rFonts w:hint="eastAsia" w:asciiTheme="minorHAnsi" w:hAnsiTheme="minorHAnsi" w:eastAsiaTheme="minorEastAsia" w:cstheme="minorBidi"/>
              <w:sz w:val="28"/>
              <w:szCs w:val="28"/>
              <w:lang w:val="en-US" w:eastAsia="zh-CN"/>
            </w:rPr>
          </w:pPr>
          <w:r>
            <w:rPr>
              <w:rFonts w:hint="eastAsia" w:ascii="黑体" w:hAnsi="黑体" w:eastAsia="黑体" w:cs="黑体"/>
              <w:sz w:val="28"/>
              <w:szCs w:val="28"/>
              <w:lang w:val="en-US" w:eastAsia="zh-CN"/>
            </w:rPr>
            <w:t>六、询价须知</w:t>
          </w:r>
          <w:r>
            <w:rPr>
              <w:sz w:val="28"/>
              <w:szCs w:val="28"/>
            </w:rPr>
            <w:tab/>
          </w:r>
          <w:r>
            <w:rPr>
              <w:sz w:val="28"/>
              <w:szCs w:val="28"/>
            </w:rPr>
            <w:fldChar w:fldCharType="begin"/>
          </w:r>
          <w:r>
            <w:rPr>
              <w:sz w:val="28"/>
              <w:szCs w:val="28"/>
            </w:rPr>
            <w:instrText xml:space="preserve"> PAGEREF _Toc17666 \h </w:instrText>
          </w:r>
          <w:r>
            <w:rPr>
              <w:sz w:val="28"/>
              <w:szCs w:val="28"/>
            </w:rPr>
            <w:fldChar w:fldCharType="separate"/>
          </w:r>
          <w:r>
            <w:rPr>
              <w:sz w:val="28"/>
              <w:szCs w:val="28"/>
            </w:rPr>
            <w:t>- 10 -</w:t>
          </w:r>
          <w:r>
            <w:rPr>
              <w:sz w:val="28"/>
              <w:szCs w:val="28"/>
            </w:rPr>
            <w:fldChar w:fldCharType="end"/>
          </w:r>
        </w:p>
        <w:p>
          <w:pPr>
            <w:pStyle w:val="10"/>
            <w:tabs>
              <w:tab w:val="right" w:leader="dot" w:pos="8306"/>
            </w:tabs>
            <w:rPr>
              <w:rFonts w:hint="default" w:eastAsia="宋体"/>
              <w:sz w:val="28"/>
              <w:szCs w:val="28"/>
              <w:lang w:val="en-US" w:eastAsia="zh-CN"/>
            </w:rPr>
          </w:pPr>
          <w:r>
            <w:rPr>
              <w:rFonts w:hint="eastAsia" w:ascii="黑体" w:hAnsi="黑体" w:eastAsia="黑体" w:cs="黑体"/>
              <w:sz w:val="28"/>
              <w:szCs w:val="28"/>
              <w:lang w:val="en-US" w:eastAsia="zh-CN"/>
            </w:rPr>
            <w:t>七、附件</w:t>
          </w:r>
          <w:r>
            <w:rPr>
              <w:sz w:val="28"/>
              <w:szCs w:val="28"/>
            </w:rPr>
            <w:tab/>
          </w:r>
          <w:r>
            <w:rPr>
              <w:sz w:val="28"/>
              <w:szCs w:val="28"/>
            </w:rPr>
            <w:fldChar w:fldCharType="begin"/>
          </w:r>
          <w:r>
            <w:rPr>
              <w:sz w:val="28"/>
              <w:szCs w:val="28"/>
            </w:rPr>
            <w:instrText xml:space="preserve"> PAGEREF _Toc17666 \h </w:instrText>
          </w:r>
          <w:r>
            <w:rPr>
              <w:sz w:val="28"/>
              <w:szCs w:val="28"/>
            </w:rPr>
            <w:fldChar w:fldCharType="separate"/>
          </w:r>
          <w:r>
            <w:rPr>
              <w:sz w:val="28"/>
              <w:szCs w:val="28"/>
            </w:rPr>
            <w:t>- 1</w:t>
          </w:r>
          <w:r>
            <w:rPr>
              <w:rFonts w:hint="eastAsia"/>
              <w:sz w:val="28"/>
              <w:szCs w:val="28"/>
              <w:lang w:val="en-US" w:eastAsia="zh-CN"/>
            </w:rPr>
            <w:t>1</w:t>
          </w:r>
          <w:r>
            <w:rPr>
              <w:sz w:val="28"/>
              <w:szCs w:val="28"/>
            </w:rPr>
            <w:t xml:space="preserve"> -</w:t>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_Toc8208 </w:instrText>
          </w:r>
          <w:r>
            <w:rPr>
              <w:sz w:val="28"/>
              <w:szCs w:val="28"/>
            </w:rPr>
            <w:fldChar w:fldCharType="separate"/>
          </w:r>
          <w:r>
            <w:rPr>
              <w:rFonts w:hint="eastAsia" w:ascii="黑体" w:hAnsi="黑体" w:eastAsia="黑体" w:cs="黑体"/>
              <w:sz w:val="28"/>
              <w:szCs w:val="28"/>
              <w:lang w:val="en-US" w:eastAsia="zh-CN"/>
            </w:rPr>
            <w:t>八、报价文件格式及装订顺序</w:t>
          </w:r>
          <w:r>
            <w:rPr>
              <w:sz w:val="28"/>
              <w:szCs w:val="28"/>
            </w:rPr>
            <w:tab/>
          </w:r>
          <w:r>
            <w:rPr>
              <w:sz w:val="28"/>
              <w:szCs w:val="28"/>
            </w:rPr>
            <w:fldChar w:fldCharType="begin"/>
          </w:r>
          <w:r>
            <w:rPr>
              <w:sz w:val="28"/>
              <w:szCs w:val="28"/>
            </w:rPr>
            <w:instrText xml:space="preserve"> PAGEREF _Toc8208 \h </w:instrText>
          </w:r>
          <w:r>
            <w:rPr>
              <w:sz w:val="28"/>
              <w:szCs w:val="28"/>
            </w:rPr>
            <w:fldChar w:fldCharType="separate"/>
          </w:r>
          <w:r>
            <w:rPr>
              <w:sz w:val="28"/>
              <w:szCs w:val="28"/>
            </w:rPr>
            <w:t>- 1</w:t>
          </w:r>
          <w:r>
            <w:rPr>
              <w:rFonts w:hint="eastAsia"/>
              <w:sz w:val="28"/>
              <w:szCs w:val="28"/>
              <w:lang w:val="en-US" w:eastAsia="zh-CN"/>
            </w:rPr>
            <w:t>2</w:t>
          </w:r>
          <w:r>
            <w:rPr>
              <w:sz w:val="28"/>
              <w:szCs w:val="28"/>
            </w:rPr>
            <w:t xml:space="preserve"> -</w:t>
          </w:r>
          <w:r>
            <w:rPr>
              <w:sz w:val="28"/>
              <w:szCs w:val="28"/>
            </w:rPr>
            <w:fldChar w:fldCharType="end"/>
          </w:r>
          <w:r>
            <w:rPr>
              <w:sz w:val="28"/>
              <w:szCs w:val="28"/>
            </w:rPr>
            <w:fldChar w:fldCharType="end"/>
          </w:r>
        </w:p>
        <w:p>
          <w:pPr>
            <w:jc w:val="center"/>
          </w:pPr>
          <w:r>
            <w:rPr>
              <w:sz w:val="28"/>
              <w:szCs w:val="28"/>
            </w:rPr>
            <w:fldChar w:fldCharType="end"/>
          </w:r>
        </w:p>
      </w:sdtContent>
    </w:sdt>
    <w:p>
      <w:pPr>
        <w:jc w:val="center"/>
      </w:pPr>
    </w:p>
    <w:p>
      <w:pPr>
        <w:jc w:val="center"/>
      </w:pPr>
    </w:p>
    <w:p>
      <w:pPr>
        <w:jc w:val="center"/>
      </w:pPr>
    </w:p>
    <w:p>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eastAsia"/>
          <w:b/>
          <w:bCs/>
          <w:lang w:val="en-US" w:eastAsia="zh-CN"/>
        </w:rPr>
        <w:sectPr>
          <w:footerReference r:id="rId3" w:type="default"/>
          <w:pgSz w:w="11906" w:h="16838"/>
          <w:pgMar w:top="1440" w:right="1800" w:bottom="1440" w:left="1800" w:header="851" w:footer="992" w:gutter="0"/>
          <w:pgNumType w:fmt="numberInDash"/>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询价文件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b w:val="0"/>
          <w:bCs w:val="0"/>
          <w:lang w:val="en-US" w:eastAsia="zh-CN"/>
        </w:rPr>
      </w:pPr>
      <w:bookmarkStart w:id="0" w:name="_Toc6032"/>
      <w:r>
        <w:rPr>
          <w:rFonts w:hint="eastAsia" w:ascii="黑体" w:hAnsi="黑体" w:eastAsia="黑体" w:cs="黑体"/>
          <w:b w:val="0"/>
          <w:bCs w:val="0"/>
          <w:lang w:val="en-US" w:eastAsia="zh-CN"/>
        </w:rPr>
        <w:t>一、项目概况</w:t>
      </w:r>
      <w:bookmarkEnd w:id="0"/>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该项目拟按三级甲等中医医院标准进行规划建设项目规划占地面积106663.77平方米，规划总建筑面积235205平方米。项目拟分两期建设：一期建设内容：规划建设面积约195895平方米，主要建设：门诊楼、医技楼、住院楼、污水站、门卫，余下给排水、电气、通风、空调等安装工程由二期实施；配套园建工程，安装工程和设备设施。二期建设内容：规划建设面积约39310平方米，主要建设：应急楼、医师规培楼、1号综合楼、2号综合楼、住院楼顶部的给排水、电气、通风空调等安装工程；配套园建工程、安装工程和设备设施。</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1" w:name="_Toc8282"/>
      <w:r>
        <w:rPr>
          <w:rFonts w:hint="eastAsia" w:ascii="黑体" w:hAnsi="黑体" w:eastAsia="黑体" w:cs="黑体"/>
          <w:lang w:val="en-US" w:eastAsia="zh-CN"/>
        </w:rPr>
        <w:t>二、询价基本信息</w:t>
      </w:r>
      <w:bookmarkEnd w:id="1"/>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一）项目编号</w:t>
      </w:r>
      <w:r>
        <w:rPr>
          <w:rFonts w:hint="eastAsia" w:ascii="仿宋_GB2312" w:hAnsi="仿宋_GB2312" w:cs="仿宋_GB2312"/>
          <w:lang w:val="en-US" w:eastAsia="zh-CN"/>
        </w:rPr>
        <w:t>：</w:t>
      </w:r>
      <w:r>
        <w:rPr>
          <w:rFonts w:hint="eastAsia" w:ascii="仿宋_GB2312" w:hAnsi="仿宋_GB2312" w:cs="仿宋_GB2312"/>
          <w:highlight w:val="none"/>
          <w:u w:val="single"/>
          <w:lang w:val="en-US" w:eastAsia="zh-CN"/>
        </w:rPr>
        <w:t>中量 询价[2025]215号</w:t>
      </w:r>
      <w:r>
        <w:rPr>
          <w:rFonts w:hint="eastAsia" w:ascii="仿宋_GB2312" w:hAnsi="仿宋_GB2312" w:cs="仿宋_GB2312"/>
          <w:highlight w:val="none"/>
          <w:u w:val="none"/>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二）询价项目名称</w:t>
      </w:r>
      <w:r>
        <w:rPr>
          <w:rFonts w:hint="eastAsia" w:ascii="仿宋_GB2312" w:hAnsi="仿宋_GB2312" w:cs="仿宋_GB2312"/>
          <w:lang w:val="en-US" w:eastAsia="zh-CN"/>
        </w:rPr>
        <w:t>：</w:t>
      </w:r>
      <w:r>
        <w:rPr>
          <w:rFonts w:hint="eastAsia" w:ascii="仿宋_GB2312" w:hAnsi="仿宋_GB2312" w:cs="仿宋_GB2312"/>
          <w:u w:val="single"/>
          <w:lang w:val="en-US" w:eastAsia="zh-CN"/>
        </w:rPr>
        <w:t>茂名市中医院新院区项目-材料设备</w:t>
      </w:r>
      <w:r>
        <w:rPr>
          <w:rFonts w:hint="eastAsia" w:ascii="仿宋_GB2312" w:hAnsi="仿宋_GB2312" w:cs="仿宋_GB2312"/>
          <w:u w:val="none"/>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三）询价方式</w:t>
      </w:r>
      <w:r>
        <w:rPr>
          <w:rFonts w:hint="eastAsia" w:ascii="仿宋_GB2312" w:hAnsi="仿宋_GB2312" w:cs="仿宋_GB2312"/>
          <w:lang w:val="en-US" w:eastAsia="zh-CN"/>
        </w:rPr>
        <w:t>：</w:t>
      </w:r>
      <w:r>
        <w:rPr>
          <w:rFonts w:hint="eastAsia" w:ascii="仿宋_GB2312" w:hAnsi="仿宋_GB2312" w:cs="仿宋_GB2312"/>
          <w:u w:val="single"/>
          <w:lang w:val="en-US" w:eastAsia="zh-CN"/>
        </w:rPr>
        <w:t>线上询价和线下询价</w:t>
      </w:r>
      <w:r>
        <w:rPr>
          <w:rFonts w:hint="eastAsia" w:ascii="仿宋_GB2312" w:hAnsi="仿宋_GB2312" w:cs="仿宋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四）询价材料设备</w:t>
      </w:r>
      <w:r>
        <w:rPr>
          <w:rFonts w:hint="eastAsia" w:ascii="仿宋_GB2312" w:hAnsi="仿宋_GB2312" w:cs="仿宋_GB2312"/>
          <w:lang w:val="en-US" w:eastAsia="zh-CN"/>
        </w:rPr>
        <w:t>：</w:t>
      </w:r>
      <w:r>
        <w:rPr>
          <w:rFonts w:hint="eastAsia" w:ascii="仿宋_GB2312" w:hAnsi="仿宋_GB2312" w:cs="仿宋_GB2312"/>
          <w:u w:val="single"/>
          <w:lang w:val="en-US" w:eastAsia="zh-CN"/>
        </w:rPr>
        <w:t>包组1-衣柜、2-医疗气体设备、3-雨水收集系统、4-防辐射材料、5-绿植、6-窗帘、7-医疗设备、8-纯水设备、9-暖通设备、10-智能化设备、11-装饰材料、12-UPS电源设备、13-电线电缆、14-衰变池和预处理池</w:t>
      </w:r>
      <w:r>
        <w:rPr>
          <w:rFonts w:hint="eastAsia" w:ascii="仿宋_GB2312" w:hAnsi="仿宋_GB2312" w:cs="仿宋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五）</w:t>
      </w:r>
      <w:bookmarkStart w:id="2" w:name="_Toc24157"/>
      <w:r>
        <w:rPr>
          <w:rFonts w:hint="eastAsia" w:ascii="楷体_GB2312" w:hAnsi="楷体_GB2312" w:eastAsia="楷体_GB2312" w:cs="楷体_GB2312"/>
          <w:lang w:eastAsia="zh-CN"/>
        </w:rPr>
        <w:t>响应文件提交</w:t>
      </w:r>
      <w:bookmarkEnd w:id="2"/>
      <w:r>
        <w:rPr>
          <w:rFonts w:hint="eastAsia" w:ascii="楷体_GB2312" w:hAnsi="楷体_GB2312" w:eastAsia="楷体_GB2312" w:cs="楷体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1、</w:t>
      </w:r>
      <w:r>
        <w:rPr>
          <w:rFonts w:hint="eastAsia" w:ascii="楷体_GB2312" w:hAnsi="楷体_GB2312" w:eastAsia="楷体_GB2312" w:cs="楷体_GB2312"/>
          <w:u w:val="none"/>
          <w:lang w:eastAsia="zh-CN"/>
        </w:rPr>
        <w:t>截止时间</w:t>
      </w:r>
      <w:r>
        <w:rPr>
          <w:rFonts w:hint="eastAsia" w:ascii="楷体_GB2312" w:hAnsi="楷体_GB2312" w:eastAsia="楷体_GB2312" w:cs="楷体_GB2312"/>
          <w:highlight w:val="cyan"/>
          <w:u w:val="single"/>
          <w:lang w:eastAsia="zh-CN"/>
        </w:rPr>
        <w:t>：</w:t>
      </w:r>
      <w:r>
        <w:rPr>
          <w:rFonts w:hint="eastAsia" w:ascii="仿宋_GB2312" w:hAnsi="仿宋_GB2312" w:cs="仿宋_GB2312"/>
          <w:highlight w:val="cyan"/>
          <w:u w:val="single"/>
          <w:lang w:val="en-US" w:eastAsia="zh-CN"/>
        </w:rPr>
        <w:t>2025 年 7月25日9点30分</w:t>
      </w:r>
      <w:r>
        <w:rPr>
          <w:rFonts w:hint="eastAsia" w:ascii="仿宋_GB2312" w:hAnsi="仿宋_GB2312" w:cs="仿宋_GB2312"/>
          <w:u w:val="single"/>
          <w:lang w:val="en-US" w:eastAsia="zh-CN"/>
        </w:rPr>
        <w:t>（北京时间）（从询价通知书开始发出之日起至供应商提交响应文件截止之日止不得少于3个工作日）</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2、接收</w:t>
      </w:r>
      <w:r>
        <w:rPr>
          <w:rFonts w:hint="eastAsia" w:ascii="楷体_GB2312" w:hAnsi="楷体_GB2312" w:eastAsia="楷体_GB2312" w:cs="楷体_GB2312"/>
          <w:u w:val="none"/>
          <w:lang w:eastAsia="zh-CN"/>
        </w:rPr>
        <w:t>地点：</w:t>
      </w:r>
      <w:r>
        <w:rPr>
          <w:rFonts w:hint="eastAsia" w:ascii="仿宋_GB2312" w:hAnsi="仿宋_GB2312" w:cs="仿宋_GB2312"/>
          <w:u w:val="single"/>
          <w:lang w:val="en-US" w:eastAsia="zh-CN"/>
        </w:rPr>
        <w:t>广东省茂名市茂南区茂南开发区蟠龙山村茂名市中医院新院区（广东建工项目部-中量工程咨询有限公司办公室）</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u w:val="none"/>
          <w:lang w:val="en-US" w:eastAsia="zh-CN"/>
        </w:rPr>
      </w:pPr>
      <w:r>
        <w:rPr>
          <w:rFonts w:hint="eastAsia" w:ascii="楷体_GB2312" w:hAnsi="楷体_GB2312" w:eastAsia="楷体_GB2312" w:cs="楷体_GB2312"/>
          <w:u w:val="none"/>
          <w:lang w:eastAsia="zh-CN"/>
        </w:rPr>
        <w:t>（</w:t>
      </w:r>
      <w:r>
        <w:rPr>
          <w:rFonts w:hint="eastAsia" w:ascii="楷体_GB2312" w:hAnsi="楷体_GB2312" w:eastAsia="楷体_GB2312" w:cs="楷体_GB2312"/>
          <w:u w:val="none"/>
          <w:lang w:val="en-US" w:eastAsia="zh-CN"/>
        </w:rPr>
        <w:t>五）询价文件</w:t>
      </w:r>
      <w:r>
        <w:rPr>
          <w:rFonts w:hint="eastAsia" w:ascii="楷体_GB2312" w:hAnsi="楷体_GB2312" w:eastAsia="楷体_GB2312" w:cs="楷体_GB2312"/>
          <w:u w:val="none"/>
          <w:lang w:eastAsia="zh-CN"/>
        </w:rPr>
        <w:t>获取</w:t>
      </w:r>
      <w:r>
        <w:rPr>
          <w:rFonts w:hint="eastAsia" w:ascii="楷体_GB2312" w:hAnsi="楷体_GB2312" w:eastAsia="楷体_GB2312" w:cs="楷体_GB2312"/>
          <w:u w:val="none"/>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1、获取时间：</w:t>
      </w:r>
      <w:r>
        <w:rPr>
          <w:rFonts w:hint="eastAsia" w:ascii="仿宋_GB2312" w:hAnsi="仿宋_GB2312" w:cs="仿宋_GB2312"/>
          <w:highlight w:val="cyan"/>
          <w:u w:val="single"/>
          <w:lang w:val="en-US" w:eastAsia="zh-CN"/>
        </w:rPr>
        <w:t>2025 年 7 月15日至2025年 7 月18</w:t>
      </w:r>
      <w:r>
        <w:rPr>
          <w:rFonts w:hint="eastAsia" w:ascii="仿宋_GB2312" w:hAnsi="仿宋_GB2312" w:cs="仿宋_GB2312"/>
          <w:u w:val="single"/>
          <w:lang w:val="en-US" w:eastAsia="zh-CN"/>
        </w:rPr>
        <w:t>日（询价通知书的发出期限自开始之日起不得少于3个工作日），每天上午09:00至 12:00 ，下午 14:30 至 17:30 （北京时间，法定节假日除外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2、现场获取文件</w:t>
      </w:r>
      <w:r>
        <w:rPr>
          <w:rFonts w:hint="eastAsia" w:ascii="仿宋_GB2312" w:hAnsi="仿宋_GB2312" w:cs="仿宋_GB2312"/>
          <w:u w:val="single"/>
          <w:lang w:val="en-US" w:eastAsia="zh-CN"/>
        </w:rPr>
        <w:t>：供应商可至广东省茂名市茂南区茂南开发区蟠龙山村茂名市中医院新院区（广东建工项目部-中量工程咨询有限公司办公室）获取文件。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3、线上获取文件：</w:t>
      </w:r>
      <w:r>
        <w:rPr>
          <w:rFonts w:hint="eastAsia" w:ascii="仿宋_GB2312" w:hAnsi="仿宋_GB2312" w:cs="仿宋_GB2312"/>
          <w:u w:val="single"/>
          <w:lang w:val="en-US" w:eastAsia="zh-CN"/>
        </w:rPr>
        <w:t>咨询单位网址zlgl@zonleon.com;</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4、获取询价文件过程问题咨询联系人：</w:t>
      </w:r>
      <w:r>
        <w:rPr>
          <w:rFonts w:hint="eastAsia" w:ascii="仿宋_GB2312" w:hAnsi="仿宋_GB2312" w:cs="仿宋_GB2312"/>
          <w:u w:val="single"/>
          <w:lang w:val="en-US" w:eastAsia="zh-CN"/>
        </w:rPr>
        <w:t>林向红，</w:t>
      </w:r>
      <w:r>
        <w:rPr>
          <w:rFonts w:hint="eastAsia" w:ascii="楷体_GB2312" w:hAnsi="楷体_GB2312" w:eastAsia="楷体_GB2312" w:cs="楷体_GB2312"/>
          <w:u w:val="none"/>
          <w:lang w:val="en-US" w:eastAsia="zh-CN"/>
        </w:rPr>
        <w:t>联系电话：</w:t>
      </w:r>
      <w:r>
        <w:rPr>
          <w:rFonts w:hint="eastAsia" w:ascii="仿宋_GB2312" w:hAnsi="仿宋_GB2312" w:cs="仿宋_GB2312"/>
          <w:u w:val="single"/>
          <w:lang w:val="en-US" w:eastAsia="zh-CN"/>
        </w:rPr>
        <w:t>13828683302。</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u w:val="none"/>
          <w:lang w:val="en-US" w:eastAsia="zh-CN"/>
        </w:rPr>
      </w:pPr>
      <w:r>
        <w:rPr>
          <w:rFonts w:hint="eastAsia" w:ascii="楷体_GB2312" w:hAnsi="楷体_GB2312" w:eastAsia="楷体_GB2312" w:cs="楷体_GB2312"/>
          <w:u w:val="none"/>
          <w:lang w:val="en-US" w:eastAsia="zh-CN"/>
        </w:rPr>
        <w:t>（六）开启：</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时间：</w:t>
      </w:r>
      <w:r>
        <w:rPr>
          <w:rFonts w:hint="eastAsia" w:ascii="仿宋_GB2312" w:hAnsi="仿宋_GB2312" w:cs="仿宋_GB2312"/>
          <w:u w:val="single"/>
          <w:lang w:val="en-US" w:eastAsia="zh-CN"/>
        </w:rPr>
        <w:t xml:space="preserve"> </w:t>
      </w:r>
      <w:r>
        <w:rPr>
          <w:rFonts w:hint="eastAsia" w:ascii="仿宋_GB2312" w:hAnsi="仿宋_GB2312" w:cs="仿宋_GB2312"/>
          <w:highlight w:val="cyan"/>
          <w:u w:val="single"/>
          <w:lang w:val="en-US" w:eastAsia="zh-CN"/>
        </w:rPr>
        <w:t>2025年7月25</w:t>
      </w:r>
      <w:bookmarkStart w:id="26" w:name="_GoBack"/>
      <w:bookmarkEnd w:id="26"/>
      <w:r>
        <w:rPr>
          <w:rFonts w:hint="eastAsia" w:ascii="仿宋_GB2312" w:hAnsi="仿宋_GB2312" w:cs="仿宋_GB2312"/>
          <w:highlight w:val="cyan"/>
          <w:u w:val="single"/>
          <w:lang w:val="en-US" w:eastAsia="zh-CN"/>
        </w:rPr>
        <w:t>日 9 点 30 分</w:t>
      </w:r>
      <w:r>
        <w:rPr>
          <w:rFonts w:hint="eastAsia" w:ascii="仿宋_GB2312" w:hAnsi="仿宋_GB2312" w:cs="仿宋_GB2312"/>
          <w:u w:val="single"/>
          <w:lang w:val="en-US" w:eastAsia="zh-CN"/>
        </w:rPr>
        <w:t>（北京时间）</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cs="仿宋_GB2312"/>
          <w:u w:val="single"/>
          <w:lang w:val="en-US" w:eastAsia="zh-CN"/>
        </w:rPr>
      </w:pPr>
      <w:r>
        <w:rPr>
          <w:rFonts w:hint="eastAsia" w:ascii="楷体_GB2312" w:hAnsi="楷体_GB2312" w:eastAsia="楷体_GB2312" w:cs="楷体_GB2312"/>
          <w:u w:val="none"/>
          <w:lang w:val="en-US" w:eastAsia="zh-CN"/>
        </w:rPr>
        <w:t>地点：</w:t>
      </w:r>
      <w:r>
        <w:rPr>
          <w:rFonts w:hint="eastAsia" w:ascii="仿宋_GB2312" w:hAnsi="仿宋_GB2312" w:cs="仿宋_GB2312"/>
          <w:u w:val="single"/>
          <w:lang w:val="en-US" w:eastAsia="zh-CN"/>
        </w:rPr>
        <w:t xml:space="preserve">广东省茂名市茂南区茂南开发区蟠龙山村茂名市中医院新院区（广东建工项目部-会议室）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3" w:name="_Toc10384"/>
      <w:r>
        <w:rPr>
          <w:rFonts w:hint="eastAsia" w:ascii="黑体" w:hAnsi="黑体" w:eastAsia="黑体" w:cs="黑体"/>
          <w:lang w:val="en-US" w:eastAsia="zh-CN"/>
        </w:rPr>
        <w:t>三、技术要求</w:t>
      </w:r>
      <w:bookmarkEnd w:id="3"/>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eastAsia" w:ascii="仿宋_GB2312" w:hAnsi="仿宋_GB2312" w:cs="仿宋_GB2312"/>
          <w:lang w:val="en-US" w:eastAsia="zh-CN"/>
        </w:rPr>
      </w:pPr>
      <w:r>
        <w:rPr>
          <w:rFonts w:hint="eastAsia" w:ascii="楷体_GB2312" w:hAnsi="楷体_GB2312" w:eastAsia="楷体_GB2312" w:cs="楷体_GB2312"/>
          <w:b/>
          <w:bCs/>
          <w:lang w:val="en-US" w:eastAsia="zh-CN"/>
        </w:rPr>
        <w:t>（一）衣柜：</w:t>
      </w:r>
      <w:r>
        <w:rPr>
          <w:rFonts w:hint="eastAsia" w:ascii="仿宋_GB2312" w:hAnsi="仿宋_GB2312" w:eastAsia="仿宋_GB2312" w:cs="仿宋_GB2312"/>
        </w:rPr>
        <w:t>招标所确定的规格、性能等技术指标，不应低于设计图纸的要求</w:t>
      </w:r>
      <w:r>
        <w:rPr>
          <w:rFonts w:hint="eastAsia" w:ascii="仿宋_GB2312" w:hAnsi="仿宋_GB2312" w:cs="仿宋_GB2312"/>
          <w:lang w:eastAsia="zh-CN"/>
        </w:rPr>
        <w:t>（</w:t>
      </w:r>
      <w:r>
        <w:rPr>
          <w:rFonts w:hint="eastAsia" w:ascii="仿宋_GB2312" w:hAnsi="仿宋_GB2312" w:cs="仿宋_GB2312"/>
          <w:lang w:val="en-US" w:eastAsia="zh-CN"/>
        </w:rPr>
        <w:t>图纸详见附件）</w:t>
      </w:r>
      <w:r>
        <w:rPr>
          <w:rFonts w:hint="eastAsia" w:ascii="仿宋_GB2312" w:hAnsi="仿宋_GB2312" w:eastAsia="仿宋_GB2312" w:cs="仿宋_GB2312"/>
        </w:rPr>
        <w:t>。现场采购设备参数不应低于参考</w:t>
      </w:r>
      <w:r>
        <w:rPr>
          <w:rFonts w:hint="eastAsia" w:ascii="仿宋_GB2312" w:hAnsi="仿宋_GB2312" w:cs="仿宋_GB2312"/>
          <w:lang w:val="en-US" w:eastAsia="zh-CN"/>
        </w:rPr>
        <w:t>材料</w:t>
      </w:r>
      <w:r>
        <w:rPr>
          <w:rFonts w:hint="eastAsia" w:ascii="仿宋_GB2312" w:hAnsi="仿宋_GB2312" w:eastAsia="仿宋_GB2312" w:cs="仿宋_GB2312"/>
        </w:rPr>
        <w:t>的参数、功能，主要如下：</w:t>
      </w:r>
    </w:p>
    <w:tbl>
      <w:tblPr>
        <w:tblStyle w:val="7"/>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6"/>
        <w:gridCol w:w="825"/>
        <w:gridCol w:w="75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实木多层板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提供实木多层板检测报告，符合GB/T 34722-2017《浸渍胶膜纸饰面胶合板和细木工板》、GB/T 35601-2017《绿色产品评价 人造板和木质地板》、GB/T 39600-2021《人造板及其制品甲醛释放量分级》、GB18580-2017《室内装饰装修材料人造板及其制品中甲醛释放限量》标准，检测内容包含：含水率4.0%~16.0%；表面耐磨磨耗值≤80mg/100r，磨100r后保留50%以上花纹；表面耐划痕≥1.5N表面无大于90%的连续划痕；表面耐龟裂达到5级；表面耐干热达到5级；表面耐污染腐蚀达到5级；胶合强度单个合格试件≥0.70MPa，合格数与试件数之比≥90%；苯(72h)≤2ug/m³，甲苯(72h)≤2ug/m³，二甲苯(72h)≤2ug/m³，总挥发性有机化合物(TVOC)(72h)≤10ug/m³，甲醛释放量(72h))≤0.025mg/m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PVC封边条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提供PVC封边条检测报告，符合QB/T 4463-2013《家具用封边条技术要求》标准，检测内容包含：表面无开裂、无龟裂、无鼓泡、无变色、无起皱；多溴联苯(PBB)≤5mg/kg，多联苯(PBDE)≤5mg/kg，甲醛释放量≤0.05mg/L，重金属≤0.1mg/kg，邻苯二甲酸酯总量（DBP、BBP、DEHP、DNOP、DINP、DIDP）≤0.005%，氯乙烯单体≤0.5mg/k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三合一连接件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提供三合一连接件检测报告，符合GB/T28203-2011《家具用连接件技术要求及试验方法》QB/T 3827-1999《轻工产品金属镀层和化学处理层的耐腐蚀试验方法乙酸盐雾试验(ASS)法》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QB/T 3826-1999《轻工产品金属镀层和化学处理层的耐腐蚀试验方法 中性盐雾试验(NSS)法》、GB/T 3325-2017《金属家具通用技术条件》标准，检测内容包含：金属件表面无锈蚀、毛刺刃口、露底，光滑平整，无起泡、泛黄、花斑、烧焦、裂纹、划痕、磕碰伤等缺陷；焊接部位牢固，无脱焊、虚焊焊穿，焊缝均匀，无毛刺、锐楞、飞溅、裂纹等缺陷；塑料部位表面光洁平滑，无裂纹、划伤、沙粒、疙痞、麻点等缺陷，外观色一致；木榫表面光滑无毛刺，圆榫槽纹清晰；塑料件外观无裂纹，无明显变形、无明显缩孔、气泡、杂质、伤痕，外表用塑料件表面光洁，无划痕，无污渍，无明显色差；中性盐雾试验(连续48小时)镀层本身的耐腐蚀等级≥10级，乙酸盐雾试验(连续48小时)镀层本身的耐腐蚀等级≥10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铰链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铰链检测报告，符合QB/T2189-2013《家具五金杯状暗铰链》标准，检测内容包含：20kg垂直静载荷试验、40N加载力水平静载荷试验、1kg荷载耐久性试验，所有组件或结合处无断裂、无松动、无变形或磨损、无损害；耐腐蚀试验18h，1.5mm以下锈点＜20点/dm²，其中直径1.0mm以上的锈点＜5点/dm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拉手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提供拉手检测报告，符合GB/T 3325-2017《金属家具通用技术条件》GB/T 10125-2021《人造气氛腐蚀试验 盐雾试验》标准，检测内容包含：管材无裂缝、叠缝，外露管口端面封闭；焊接处无脱焊、虚焊、焊穿、错位、无夹渣、气孔、焊瘤、焊丝头、咬边、飞溅、表面波纹均匀；冲压件无脱层、裂缝；铆接件铆接牢固，无漏铆、脱铆，铆钉端正圆滑，无明显锤印；圆管和扁线管弯曲处弧形圆滑一致；涂层无漏喷、锈蚀和脱色、掉色现象、光滑均匀，色泽一致，无流挂、疙瘩、皱皮、飞漆等缺陷；电镀层表面无剥落、返锈、毛刺、无烧焦、起泡、针孔、裂纹花斑和划痕；铜加速乙酸盐雾试验(CASS试验)(连续120小时)镀层本身的耐腐蚀等级≥10级。</w:t>
            </w:r>
          </w:p>
        </w:tc>
      </w:tr>
    </w:tbl>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default"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（二）医疗气体设备</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eastAsia="仿宋_GB2312" w:cs="仿宋_GB2312"/>
        </w:rPr>
        <w:t>招标所确定的设备规格、性能等技术指标，不应低于设计图纸的要求</w:t>
      </w:r>
      <w:r>
        <w:rPr>
          <w:rFonts w:hint="eastAsia" w:ascii="仿宋_GB2312" w:hAnsi="仿宋_GB2312" w:cs="仿宋_GB2312"/>
          <w:lang w:eastAsia="zh-CN"/>
        </w:rPr>
        <w:t>（</w:t>
      </w:r>
      <w:r>
        <w:rPr>
          <w:rFonts w:hint="eastAsia" w:ascii="仿宋_GB2312" w:hAnsi="仿宋_GB2312" w:cs="仿宋_GB2312"/>
          <w:lang w:val="en-US" w:eastAsia="zh-CN"/>
        </w:rPr>
        <w:t>图纸详见附件）</w:t>
      </w:r>
      <w:r>
        <w:rPr>
          <w:rFonts w:hint="eastAsia" w:ascii="仿宋_GB2312" w:hAnsi="仿宋_GB2312" w:eastAsia="仿宋_GB2312" w:cs="仿宋_GB2312"/>
        </w:rPr>
        <w:t>。图纸所选设备型号仅供参考，现场采购设备参数不应低于参考型号设备的参数、功能，主要如下：</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cs="仿宋_GB2312"/>
          <w:lang w:val="en-US" w:eastAsia="zh-CN"/>
        </w:rPr>
        <w:t>1.</w:t>
      </w:r>
      <w:r>
        <w:rPr>
          <w:rFonts w:hint="eastAsia" w:ascii="仿宋_GB2312" w:hAnsi="仿宋_GB2312" w:eastAsia="仿宋_GB2312" w:cs="仿宋_GB2312"/>
          <w:lang w:val="en-US" w:eastAsia="zh-CN"/>
        </w:rPr>
        <w:t>各设备基础由土建部门根据设备载荷和当地地质情况设计而定:</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2.液氧站应参照GB50751-2012中4.6.3条规定设置防火围堰,围堰的有效容积不应小于围堰最大液氧贮罐的容积,且高度不应低于0.9m。</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3.液氧罐本体应设置标识和警示标志,周围应设置安全标识。</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cs="仿宋_GB2312"/>
          <w:lang w:val="en-US" w:eastAsia="zh-CN"/>
        </w:rPr>
        <w:t>4.</w:t>
      </w:r>
      <w:r>
        <w:rPr>
          <w:rFonts w:hint="eastAsia" w:ascii="仿宋_GB2312" w:hAnsi="仿宋_GB2312" w:eastAsia="仿宋_GB2312" w:cs="仿宋_GB2312"/>
          <w:lang w:val="en-US" w:eastAsia="zh-CN"/>
        </w:rPr>
        <w:t>液氧罐与医疗卫生机构外建筑之间的防火间距,应符合现行国家标准《建筑设计防火规范》GB50016的有关规定。</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5.本工程为一级防雷保护措施,应符合GB50057-2010的相关规定,同时应符合GB50751-2012《医用气体工程技术规范》4.6.12条:冲击接地电阻值不应大于300:6.设备设导除静电的接地装置,接地电阻不应大于10Ω。</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cs="仿宋_GB2312"/>
          <w:lang w:val="en-US" w:eastAsia="zh-CN"/>
        </w:rPr>
        <w:t>6.</w:t>
      </w:r>
      <w:r>
        <w:rPr>
          <w:rFonts w:hint="eastAsia" w:ascii="仿宋_GB2312" w:hAnsi="仿宋_GB2312" w:eastAsia="仿宋_GB2312" w:cs="仿宋_GB2312"/>
          <w:lang w:val="en-US" w:eastAsia="zh-CN"/>
        </w:rPr>
        <w:t>贮槽按GB150-1998《钢制压力容器》,TSG RO004-2009《固定式压力容器安全技术监察规程》,GB/18442-2001《低温绝热压力容器》,本图仅供用户系统布置设计时参考,贮槽基础应根据贮槽满载重量和安装场地的地质状况及气候,由土建人员设计,用户应严格按照土建图纸进行施工和保养，</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cs="仿宋_GB2312"/>
          <w:lang w:val="en-US" w:eastAsia="zh-CN"/>
        </w:rPr>
        <w:t>7.</w:t>
      </w:r>
      <w:r>
        <w:rPr>
          <w:rFonts w:hint="eastAsia" w:ascii="仿宋_GB2312" w:hAnsi="仿宋_GB2312" w:eastAsia="仿宋_GB2312" w:cs="仿宋_GB2312"/>
          <w:lang w:val="en-US" w:eastAsia="zh-CN"/>
        </w:rPr>
        <w:t>用户在系统布置时,应自行考虑低温液体槽车的行车道路,并在地面预留排水沟</w:t>
      </w:r>
      <w:r>
        <w:rPr>
          <w:rFonts w:hint="eastAsia" w:ascii="仿宋_GB2312" w:hAnsi="仿宋_GB2312" w:cs="仿宋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default"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（三）雨水收集系统</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招标所确定的设备规格、性能等技术指标，不应低于设计图纸的要求</w:t>
      </w:r>
      <w:r>
        <w:rPr>
          <w:rFonts w:hint="eastAsia" w:ascii="仿宋_GB2312" w:hAnsi="仿宋_GB2312" w:cs="仿宋_GB2312"/>
          <w:lang w:eastAsia="zh-CN"/>
        </w:rPr>
        <w:t>（</w:t>
      </w:r>
      <w:r>
        <w:rPr>
          <w:rFonts w:hint="eastAsia" w:ascii="仿宋_GB2312" w:hAnsi="仿宋_GB2312" w:cs="仿宋_GB2312"/>
          <w:lang w:val="en-US" w:eastAsia="zh-CN"/>
        </w:rPr>
        <w:t>图纸详见附件）</w:t>
      </w:r>
      <w:r>
        <w:rPr>
          <w:rFonts w:hint="eastAsia" w:ascii="仿宋_GB2312" w:hAnsi="仿宋_GB2312" w:eastAsia="仿宋_GB2312" w:cs="仿宋_GB2312"/>
        </w:rPr>
        <w:t>。图纸所选设备型号仅供参考，现场采购设备参数不应低于参考型号设备的参数、功能，主要如下：</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1.水量平衡计算</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本项目雨水回收用于绿地的绿化用水,规划绿地总面积39888平方米,小区绿化用水定额按面积10~30L/(m2.d)选取,本项目选2.0L/(m2.d),则每日绿化用水量为Q=2.0x39888/1000=79.8立方米;未预见用水量按最高日用水量的1%~15 %选取,本项目选10%,则未预见用水量为79.8x10%=7.98 立方米。绿化浇灌按照每天供水1次,每次供水2小时来计算,则最高日最高时用水量为(798+798)/2</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44立方米。</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雨水收集贮存量及规模本次设计收集范围包括屋面及地面雨水,总收集面面积为约18160平方米,径流系数取08,茂名市一年一遇日降雨量为51.8mm,奔流量为3mm,一年一遇日降雨量设计降雨厚度下可收集雨水总量约为238立方米。</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cs="仿宋_GB2312"/>
          <w:lang w:val="en-US" w:eastAsia="zh-CN"/>
        </w:rPr>
        <w:t>3.根据国家</w:t>
      </w:r>
      <w:r>
        <w:rPr>
          <w:rFonts w:hint="eastAsia" w:ascii="仿宋_GB2312" w:hAnsi="仿宋_GB2312" w:eastAsia="仿宋_GB2312" w:cs="仿宋_GB2312"/>
          <w:lang w:val="en-US" w:eastAsia="zh-CN"/>
        </w:rPr>
        <w:t>标准(GB 50400-2006)《建筑与小区雨水利用工程技术规范》,雨水蓄水池的有效容积不小于下垫面降雨的24小时</w:t>
      </w:r>
      <w:r>
        <w:rPr>
          <w:rFonts w:hint="eastAsia" w:ascii="仿宋_GB2312" w:hAnsi="仿宋_GB2312" w:cs="仿宋_GB2312"/>
          <w:lang w:val="en-US" w:eastAsia="zh-CN"/>
        </w:rPr>
        <w:t>雨水径流量</w:t>
      </w:r>
      <w:r>
        <w:rPr>
          <w:rFonts w:hint="eastAsia" w:ascii="仿宋_GB2312" w:hAnsi="仿宋_GB2312" w:eastAsia="仿宋_GB2312" w:cs="仿宋_GB2312"/>
          <w:lang w:val="en-US" w:eastAsia="zh-CN"/>
        </w:rPr>
        <w:t>,同时</w:t>
      </w:r>
      <w:r>
        <w:rPr>
          <w:rFonts w:hint="eastAsia" w:ascii="仿宋_GB2312" w:hAnsi="仿宋_GB2312" w:cs="仿宋_GB2312"/>
          <w:lang w:val="en-US" w:eastAsia="zh-CN"/>
        </w:rPr>
        <w:t>匹配</w:t>
      </w:r>
      <w:r>
        <w:rPr>
          <w:rFonts w:hint="eastAsia" w:ascii="仿宋_GB2312" w:hAnsi="仿宋_GB2312" w:eastAsia="仿宋_GB2312" w:cs="仿宋_GB2312"/>
          <w:lang w:val="en-US" w:eastAsia="zh-CN"/>
        </w:rPr>
        <w:t>的用水管网黑要达到一定的用水量规模</w:t>
      </w:r>
      <w:r>
        <w:rPr>
          <w:rFonts w:hint="eastAsia" w:ascii="仿宋_GB2312" w:hAnsi="仿宋_GB2312" w:cs="仿宋_GB2312"/>
          <w:lang w:val="en-US" w:eastAsia="zh-CN"/>
        </w:rPr>
        <w:t>，雨水蓄</w:t>
      </w:r>
      <w:r>
        <w:rPr>
          <w:rFonts w:hint="eastAsia" w:ascii="仿宋_GB2312" w:hAnsi="仿宋_GB2312" w:eastAsia="仿宋_GB2312" w:cs="仿宋_GB2312"/>
          <w:lang w:val="en-US" w:eastAsia="zh-CN"/>
        </w:rPr>
        <w:t>水</w:t>
      </w:r>
      <w:r>
        <w:rPr>
          <w:rFonts w:hint="eastAsia" w:ascii="仿宋_GB2312" w:hAnsi="仿宋_GB2312" w:cs="仿宋_GB2312"/>
          <w:lang w:val="en-US" w:eastAsia="zh-CN"/>
        </w:rPr>
        <w:t>容积</w:t>
      </w:r>
      <w:r>
        <w:rPr>
          <w:rFonts w:hint="eastAsia" w:ascii="仿宋_GB2312" w:hAnsi="仿宋_GB2312" w:eastAsia="仿宋_GB2312" w:cs="仿宋_GB2312"/>
          <w:lang w:val="en-US" w:eastAsia="zh-CN"/>
        </w:rPr>
        <w:t>应</w:t>
      </w:r>
      <w:r>
        <w:rPr>
          <w:rFonts w:hint="eastAsia" w:ascii="仿宋_GB2312" w:hAnsi="仿宋_GB2312" w:cs="仿宋_GB2312"/>
          <w:lang w:val="en-US" w:eastAsia="zh-CN"/>
        </w:rPr>
        <w:t>按照</w:t>
      </w:r>
      <w:r>
        <w:rPr>
          <w:rFonts w:hint="eastAsia" w:ascii="仿宋_GB2312" w:hAnsi="仿宋_GB2312" w:eastAsia="仿宋_GB2312" w:cs="仿宋_GB2312"/>
          <w:lang w:val="en-US" w:eastAsia="zh-CN"/>
        </w:rPr>
        <w:t>回用日用水量的3~5天计算。结合实际情况,本项目设置1个</w:t>
      </w:r>
      <w:r>
        <w:rPr>
          <w:rFonts w:hint="eastAsia" w:ascii="仿宋_GB2312" w:hAnsi="仿宋_GB2312" w:cs="仿宋_GB2312"/>
          <w:lang w:val="en-US" w:eastAsia="zh-CN"/>
        </w:rPr>
        <w:t>成型</w:t>
      </w:r>
      <w:r>
        <w:rPr>
          <w:rFonts w:hint="eastAsia" w:ascii="仿宋_GB2312" w:hAnsi="仿宋_GB2312" w:eastAsia="仿宋_GB2312" w:cs="仿宋_GB2312"/>
          <w:lang w:val="en-US" w:eastAsia="zh-CN"/>
        </w:rPr>
        <w:t>雨水</w:t>
      </w:r>
      <w:r>
        <w:rPr>
          <w:rFonts w:hint="eastAsia" w:ascii="仿宋_GB2312" w:hAnsi="仿宋_GB2312" w:cs="仿宋_GB2312"/>
          <w:lang w:val="en-US" w:eastAsia="zh-CN"/>
        </w:rPr>
        <w:t>回</w:t>
      </w:r>
      <w:r>
        <w:rPr>
          <w:rFonts w:hint="eastAsia" w:ascii="仿宋_GB2312" w:hAnsi="仿宋_GB2312" w:eastAsia="仿宋_GB2312" w:cs="仿宋_GB2312"/>
          <w:lang w:val="en-US" w:eastAsia="zh-CN"/>
        </w:rPr>
        <w:t>收模块</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总容积为344</w:t>
      </w:r>
      <w:r>
        <w:rPr>
          <w:rFonts w:hint="eastAsia" w:ascii="仿宋_GB2312" w:hAnsi="仿宋_GB2312" w:cs="仿宋_GB2312"/>
          <w:lang w:val="en-US" w:eastAsia="zh-CN"/>
        </w:rPr>
        <w:t>m3</w:t>
      </w:r>
      <w:r>
        <w:rPr>
          <w:rFonts w:hint="eastAsia" w:ascii="仿宋_GB2312" w:hAnsi="仿宋_GB2312" w:eastAsia="仿宋_GB2312" w:cs="仿宋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4.</w:t>
      </w:r>
      <w:r>
        <w:rPr>
          <w:rFonts w:hint="eastAsia" w:ascii="仿宋_GB2312" w:hAnsi="仿宋_GB2312" w:eastAsia="仿宋_GB2312" w:cs="仿宋_GB2312"/>
          <w:lang w:val="en-US" w:eastAsia="zh-CN"/>
        </w:rPr>
        <w:t>在水池前端设置初雨分流井,经弃流后雨水进入雨水收集水池,后经全自动自清洗过滤器过滤和消毒后送入绿化系统,作为绿化的水源。系统出水满足 GB 50400-2016 《建筑与小区雨水控制及利用工程技术规范》绿化标准，即SS&lt;10mg/</w:t>
      </w:r>
      <w:r>
        <w:rPr>
          <w:rFonts w:hint="eastAsia" w:ascii="仿宋_GB2312" w:hAnsi="仿宋_GB2312" w:cs="仿宋_GB2312"/>
          <w:lang w:val="en-US" w:eastAsia="zh-CN"/>
        </w:rPr>
        <w:t>l。</w:t>
      </w:r>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default"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（四）防辐射材料</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招标所确定的</w:t>
      </w:r>
      <w:r>
        <w:rPr>
          <w:rFonts w:hint="eastAsia" w:ascii="仿宋_GB2312" w:hAnsi="仿宋_GB2312" w:cs="仿宋_GB2312"/>
          <w:lang w:val="en-US" w:eastAsia="zh-CN"/>
        </w:rPr>
        <w:t>材料</w:t>
      </w:r>
      <w:r>
        <w:rPr>
          <w:rFonts w:hint="eastAsia" w:ascii="仿宋_GB2312" w:hAnsi="仿宋_GB2312" w:eastAsia="仿宋_GB2312" w:cs="仿宋_GB2312"/>
        </w:rPr>
        <w:t>性能等技术指标，不应低于设计图纸的要求</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图纸详见附件</w:t>
      </w:r>
      <w:r>
        <w:rPr>
          <w:rFonts w:hint="eastAsia" w:ascii="仿宋_GB2312" w:hAnsi="仿宋_GB2312" w:cs="仿宋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default"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（五）绿植</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招标所确定的</w:t>
      </w:r>
      <w:r>
        <w:rPr>
          <w:rFonts w:hint="eastAsia" w:ascii="仿宋_GB2312" w:hAnsi="仿宋_GB2312" w:cs="仿宋_GB2312"/>
          <w:lang w:val="en-US" w:eastAsia="zh-CN"/>
        </w:rPr>
        <w:t>绿植的冠幅、胸径、植株密度</w:t>
      </w:r>
      <w:r>
        <w:rPr>
          <w:rFonts w:hint="eastAsia" w:ascii="仿宋_GB2312" w:hAnsi="仿宋_GB2312" w:eastAsia="仿宋_GB2312" w:cs="仿宋_GB2312"/>
        </w:rPr>
        <w:t>等技术指标，不应低于设计图纸的要求</w:t>
      </w:r>
      <w:r>
        <w:rPr>
          <w:rFonts w:hint="eastAsia" w:ascii="仿宋_GB2312" w:hAnsi="仿宋_GB2312" w:cs="仿宋_GB2312"/>
          <w:lang w:eastAsia="zh-CN"/>
        </w:rPr>
        <w:t>（</w:t>
      </w:r>
      <w:r>
        <w:rPr>
          <w:rFonts w:hint="eastAsia" w:ascii="仿宋_GB2312" w:hAnsi="仿宋_GB2312" w:cs="仿宋_GB2312"/>
          <w:lang w:val="en-US" w:eastAsia="zh-CN"/>
        </w:rPr>
        <w:t>图纸详见附件）</w:t>
      </w:r>
      <w:r>
        <w:rPr>
          <w:rFonts w:hint="eastAsia" w:ascii="仿宋_GB2312" w:hAnsi="仿宋_GB2312" w:eastAsia="仿宋_GB2312" w:cs="仿宋_GB2312"/>
        </w:rPr>
        <w:t>。图纸所选</w:t>
      </w:r>
      <w:r>
        <w:rPr>
          <w:rFonts w:hint="eastAsia" w:ascii="仿宋_GB2312" w:hAnsi="仿宋_GB2312" w:cs="仿宋_GB2312"/>
          <w:lang w:val="en-US" w:eastAsia="zh-CN"/>
        </w:rPr>
        <w:t>参数</w:t>
      </w:r>
      <w:r>
        <w:rPr>
          <w:rFonts w:hint="eastAsia" w:ascii="仿宋_GB2312" w:hAnsi="仿宋_GB2312" w:eastAsia="仿宋_GB2312" w:cs="仿宋_GB2312"/>
        </w:rPr>
        <w:t>仅供参考，现场采购</w:t>
      </w:r>
      <w:r>
        <w:rPr>
          <w:rFonts w:hint="eastAsia" w:ascii="仿宋_GB2312" w:hAnsi="仿宋_GB2312" w:cs="仿宋_GB2312"/>
          <w:lang w:val="en-US" w:eastAsia="zh-CN"/>
        </w:rPr>
        <w:t>绿植</w:t>
      </w:r>
      <w:r>
        <w:rPr>
          <w:rFonts w:hint="eastAsia" w:ascii="仿宋_GB2312" w:hAnsi="仿宋_GB2312" w:eastAsia="仿宋_GB2312" w:cs="仿宋_GB2312"/>
        </w:rPr>
        <w:t>参数不应低于</w:t>
      </w:r>
      <w:r>
        <w:rPr>
          <w:rFonts w:hint="eastAsia" w:ascii="仿宋_GB2312" w:hAnsi="仿宋_GB2312" w:cs="仿宋_GB2312"/>
          <w:lang w:val="en-US" w:eastAsia="zh-CN"/>
        </w:rPr>
        <w:t>图纸</w:t>
      </w:r>
      <w:r>
        <w:rPr>
          <w:rFonts w:hint="eastAsia" w:ascii="仿宋_GB2312" w:hAnsi="仿宋_GB2312" w:eastAsia="仿宋_GB2312" w:cs="仿宋_GB2312"/>
        </w:rPr>
        <w:t>的参数</w:t>
      </w:r>
      <w:r>
        <w:rPr>
          <w:rFonts w:hint="eastAsia" w:ascii="仿宋_GB2312" w:hAnsi="仿宋_GB2312" w:cs="仿宋_GB2312"/>
          <w:lang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eastAsia" w:ascii="楷体_GB2312" w:hAnsi="楷体_GB2312" w:eastAsia="楷体_GB2312" w:cs="楷体_GB2312"/>
          <w:b/>
          <w:bCs/>
          <w:highlight w:val="none"/>
          <w:lang w:val="en-US" w:eastAsia="zh-CN"/>
        </w:rPr>
      </w:pPr>
      <w:r>
        <w:rPr>
          <w:rFonts w:hint="eastAsia" w:ascii="楷体_GB2312" w:hAnsi="楷体_GB2312" w:eastAsia="楷体_GB2312" w:cs="楷体_GB2312"/>
          <w:b/>
          <w:bCs/>
          <w:highlight w:val="none"/>
          <w:lang w:val="en-US" w:eastAsia="zh-CN"/>
        </w:rPr>
        <w:t>（六）窗帘</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highlight w:val="none"/>
          <w:lang w:val="en-US" w:eastAsia="zh-CN"/>
        </w:rPr>
      </w:pPr>
      <w:r>
        <w:rPr>
          <w:rFonts w:hint="eastAsia" w:ascii="仿宋_GB2312" w:hAnsi="仿宋_GB2312" w:eastAsia="仿宋_GB2312" w:cs="仿宋_GB2312"/>
          <w:highlight w:val="none"/>
        </w:rPr>
        <w:t>招标所确定的</w:t>
      </w:r>
      <w:r>
        <w:rPr>
          <w:rFonts w:hint="eastAsia" w:ascii="仿宋_GB2312" w:hAnsi="仿宋_GB2312" w:cs="仿宋_GB2312"/>
          <w:highlight w:val="none"/>
          <w:lang w:val="en-US" w:eastAsia="zh-CN"/>
        </w:rPr>
        <w:t>材料</w:t>
      </w:r>
      <w:r>
        <w:rPr>
          <w:rFonts w:hint="eastAsia" w:ascii="仿宋_GB2312" w:hAnsi="仿宋_GB2312" w:eastAsia="仿宋_GB2312" w:cs="仿宋_GB2312"/>
          <w:highlight w:val="none"/>
        </w:rPr>
        <w:t>性能等技术指标，</w:t>
      </w:r>
      <w:r>
        <w:rPr>
          <w:rFonts w:hint="eastAsia" w:ascii="仿宋_GB2312" w:hAnsi="仿宋_GB2312" w:cs="仿宋_GB2312"/>
          <w:highlight w:val="none"/>
          <w:lang w:val="en-US" w:eastAsia="zh-CN"/>
        </w:rPr>
        <w:t>应按使用方确定的样板标准及参数要求。</w:t>
      </w:r>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（七）医疗设备</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招标所确定的设备规格、性能等技术指标，不应低于设计图纸的要求</w:t>
      </w:r>
      <w:r>
        <w:rPr>
          <w:rFonts w:hint="eastAsia" w:ascii="仿宋_GB2312" w:hAnsi="仿宋_GB2312" w:cs="仿宋_GB2312"/>
          <w:lang w:eastAsia="zh-CN"/>
        </w:rPr>
        <w:t>（</w:t>
      </w:r>
      <w:r>
        <w:rPr>
          <w:rFonts w:hint="eastAsia" w:ascii="仿宋_GB2312" w:hAnsi="仿宋_GB2312" w:cs="仿宋_GB2312"/>
          <w:lang w:val="en-US" w:eastAsia="zh-CN"/>
        </w:rPr>
        <w:t>图纸详见附件）</w:t>
      </w:r>
      <w:r>
        <w:rPr>
          <w:rFonts w:hint="eastAsia" w:ascii="仿宋_GB2312" w:hAnsi="仿宋_GB2312" w:eastAsia="仿宋_GB2312" w:cs="仿宋_GB2312"/>
        </w:rPr>
        <w:t>。图纸所选设备型号仅供参考，现场采购设备参数不应低于参考型号设备的参数、功能，主要如下：</w:t>
      </w:r>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（八）暖通设备</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招标所确定的设备规格、性能等技术指标，不应低于设计图纸的要求</w:t>
      </w:r>
      <w:r>
        <w:rPr>
          <w:rFonts w:hint="eastAsia" w:ascii="仿宋_GB2312" w:hAnsi="仿宋_GB2312" w:cs="仿宋_GB2312"/>
          <w:lang w:eastAsia="zh-CN"/>
        </w:rPr>
        <w:t>（</w:t>
      </w:r>
      <w:r>
        <w:rPr>
          <w:rFonts w:hint="eastAsia" w:ascii="仿宋_GB2312" w:hAnsi="仿宋_GB2312" w:cs="仿宋_GB2312"/>
          <w:lang w:val="en-US" w:eastAsia="zh-CN"/>
        </w:rPr>
        <w:t>图纸详见附件）</w:t>
      </w:r>
      <w:r>
        <w:rPr>
          <w:rFonts w:hint="eastAsia" w:ascii="仿宋_GB2312" w:hAnsi="仿宋_GB2312" w:eastAsia="仿宋_GB2312" w:cs="仿宋_GB2312"/>
        </w:rPr>
        <w:t>。图纸所选设备型号仅供参考，现场采购设备参数不应低于参考型号设备的参数、功能</w:t>
      </w:r>
      <w:r>
        <w:rPr>
          <w:rFonts w:hint="eastAsia" w:ascii="仿宋_GB2312" w:hAnsi="仿宋_GB2312" w:cs="仿宋_GB2312"/>
          <w:lang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（九）弱电设备</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招标所确定的弱电设备规格、性能等技术指标应满足智能化施工图设计说明中的系统主要设备技术要求。</w:t>
      </w:r>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（十）装饰材料</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招标所确定的设</w:t>
      </w:r>
      <w:r>
        <w:rPr>
          <w:rFonts w:hint="eastAsia" w:ascii="仿宋_GB2312" w:hAnsi="仿宋_GB2312" w:cs="仿宋_GB2312"/>
          <w:lang w:val="en-US" w:eastAsia="zh-CN"/>
        </w:rPr>
        <w:t>材料</w:t>
      </w:r>
      <w:r>
        <w:rPr>
          <w:rFonts w:hint="eastAsia" w:ascii="仿宋_GB2312" w:hAnsi="仿宋_GB2312" w:eastAsia="仿宋_GB2312" w:cs="仿宋_GB2312"/>
        </w:rPr>
        <w:t>规格、性能等技术指标，不应低于设计图纸的要求</w:t>
      </w:r>
      <w:r>
        <w:rPr>
          <w:rFonts w:hint="eastAsia" w:ascii="仿宋_GB2312" w:hAnsi="仿宋_GB2312" w:cs="仿宋_GB2312"/>
          <w:lang w:eastAsia="zh-CN"/>
        </w:rPr>
        <w:t>（</w:t>
      </w:r>
      <w:r>
        <w:rPr>
          <w:rFonts w:hint="eastAsia" w:ascii="仿宋_GB2312" w:hAnsi="仿宋_GB2312" w:cs="仿宋_GB2312"/>
          <w:lang w:val="en-US" w:eastAsia="zh-CN"/>
        </w:rPr>
        <w:t>图纸详见附件）</w:t>
      </w:r>
      <w:r>
        <w:rPr>
          <w:rFonts w:hint="eastAsia" w:ascii="仿宋_GB2312" w:hAnsi="仿宋_GB2312" w:eastAsia="仿宋_GB2312" w:cs="仿宋_GB2312"/>
        </w:rPr>
        <w:t>。</w:t>
      </w:r>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eastAsia" w:ascii="仿宋_GB2312" w:hAnsi="仿宋_GB2312" w:eastAsia="仿宋_GB2312" w:cs="仿宋_GB2312"/>
        </w:rPr>
      </w:pPr>
      <w:r>
        <w:rPr>
          <w:rFonts w:hint="eastAsia" w:ascii="楷体_GB2312" w:hAnsi="楷体_GB2312" w:eastAsia="楷体_GB2312" w:cs="楷体_GB2312"/>
          <w:b/>
          <w:bCs/>
          <w:lang w:val="en-US" w:eastAsia="zh-CN"/>
        </w:rPr>
        <w:t>（十一）强电专业</w:t>
      </w:r>
      <w:r>
        <w:rPr>
          <w:rFonts w:hint="eastAsia" w:ascii="仿宋_GB2312" w:hAnsi="仿宋_GB2312" w:eastAsia="仿宋_GB2312" w:cs="仿宋_GB2312"/>
        </w:rPr>
        <w:t>：招标所确定的设备规格、性能等技术指标，不应低于设计图纸的要求</w:t>
      </w:r>
      <w:r>
        <w:rPr>
          <w:rFonts w:hint="eastAsia" w:ascii="仿宋_GB2312" w:hAnsi="仿宋_GB2312" w:cs="仿宋_GB2312"/>
          <w:lang w:eastAsia="zh-CN"/>
        </w:rPr>
        <w:t>（</w:t>
      </w:r>
      <w:r>
        <w:rPr>
          <w:rFonts w:hint="eastAsia" w:ascii="仿宋_GB2312" w:hAnsi="仿宋_GB2312" w:cs="仿宋_GB2312"/>
          <w:lang w:val="en-US" w:eastAsia="zh-CN"/>
        </w:rPr>
        <w:t>图纸详见附件）</w:t>
      </w:r>
      <w:r>
        <w:rPr>
          <w:rFonts w:hint="eastAsia" w:ascii="仿宋_GB2312" w:hAnsi="仿宋_GB2312" w:eastAsia="仿宋_GB2312" w:cs="仿宋_GB2312"/>
        </w:rPr>
        <w:t>。图纸所选设备型号仅供参考，现场采购设备参数不应低于参考型号设备的参数、功能，主要如下：</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1)低压柜进出线开关(框架断路器、塑壳断路器)均采用电子式脱扣器，其额定运行短路分断能力不应低于65kA。</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配电箱(柜)部分，壳架电流250A及以下的塑壳断路器额定运行短路分断能力要求不低于30kA;壳架电流250A以上的塑壳断路器额定运行短路分断能力要求不低于50kA;末端配电箱微型断路器运行短路分断能力要求不低于10kA。</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根据《民用建筑电气设计标准》GB51348-2019第7.5.5.6点：用于电子信息设备、医疗电气设备的剩余电流保护器应采用电磁式。根据《医疗建筑电气设计规范》JGJ312-2013第9.3.7点：1类和2类医疗场所应选择安装A型或B型剩余电流保护器。施工图已按规范设计并在配电箱系统图上有注明。</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4</w:t>
      </w:r>
      <w:r>
        <w:rPr>
          <w:rFonts w:hint="eastAsia" w:ascii="仿宋_GB2312" w:hAnsi="仿宋_GB2312" w:eastAsia="仿宋_GB2312" w:cs="仿宋_GB2312"/>
        </w:rPr>
        <w:t>)其余供电设备及系统均有注明相关参数、功能等技术要求。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4" w:name="_Toc21409"/>
      <w:r>
        <w:rPr>
          <w:rFonts w:hint="eastAsia" w:ascii="黑体" w:hAnsi="黑体" w:eastAsia="黑体" w:cs="黑体"/>
          <w:lang w:val="en-US" w:eastAsia="zh-CN"/>
        </w:rPr>
        <w:t>四、询价材料设备供应商要求</w:t>
      </w:r>
      <w:bookmarkEnd w:id="4"/>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一）询价项目交付（实施）的时间（期限）和地点（范围）：</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1.交付或实施的时间：</w:t>
      </w:r>
      <w:r>
        <w:rPr>
          <w:rFonts w:hint="eastAsia" w:ascii="仿宋_GB2312" w:hAnsi="仿宋_GB2312" w:cs="仿宋_GB2312"/>
          <w:lang w:val="en-US" w:eastAsia="zh-CN"/>
        </w:rPr>
        <w:t>采购人</w:t>
      </w:r>
      <w:r>
        <w:rPr>
          <w:rFonts w:hint="eastAsia" w:ascii="仿宋_GB2312" w:hAnsi="仿宋_GB2312" w:eastAsia="仿宋_GB2312" w:cs="仿宋_GB2312"/>
        </w:rPr>
        <w:t>根据计划要求提前以书面形式《排产通知联络函》通知成交供应商进行排产并确认排产配电箱套数及规格参数(</w:t>
      </w:r>
      <w:r>
        <w:rPr>
          <w:rFonts w:hint="eastAsia" w:ascii="仿宋_GB2312" w:hAnsi="仿宋_GB2312" w:cs="仿宋_GB2312"/>
          <w:lang w:val="en-US" w:eastAsia="zh-CN"/>
        </w:rPr>
        <w:t>采购人</w:t>
      </w:r>
      <w:r>
        <w:rPr>
          <w:rFonts w:hint="eastAsia" w:ascii="仿宋_GB2312" w:hAnsi="仿宋_GB2312" w:eastAsia="仿宋_GB2312" w:cs="仿宋_GB2312"/>
        </w:rPr>
        <w:t>根据施工进度情况确定每次排产的配电箱套数及规格参数)。</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2.成交供应商收到排产通知及双方确认全部技术规格、参数及设计图纸，在15个工作日内制造完并处于待发货状态。</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3.合同预计生产周期为15</w:t>
      </w:r>
      <w:r>
        <w:rPr>
          <w:rFonts w:hint="eastAsia" w:ascii="仿宋_GB2312" w:hAnsi="仿宋_GB2312" w:cs="仿宋_GB2312"/>
          <w:lang w:val="en-US" w:eastAsia="zh-CN"/>
        </w:rPr>
        <w:t>个</w:t>
      </w:r>
      <w:r>
        <w:rPr>
          <w:rFonts w:hint="eastAsia" w:ascii="仿宋_GB2312" w:hAnsi="仿宋_GB2312" w:eastAsia="仿宋_GB2312" w:cs="仿宋_GB2312"/>
        </w:rPr>
        <w:t>工作日，排产前必须提供经询价人确认的《排产确认函》，必须满足项目整体工期要求。如因非成交供应商原因导致建设延期的，相关供货期限相应顺延。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rPr>
        <w:t>4.交付或实施的地点：</w:t>
      </w:r>
      <w:r>
        <w:rPr>
          <w:rFonts w:hint="eastAsia" w:ascii="仿宋_GB2312" w:hAnsi="仿宋_GB2312" w:cs="仿宋_GB2312"/>
          <w:lang w:val="en-US" w:eastAsia="zh-CN"/>
        </w:rPr>
        <w:t>采购人</w:t>
      </w:r>
      <w:r>
        <w:rPr>
          <w:rFonts w:hint="eastAsia" w:ascii="仿宋_GB2312" w:hAnsi="仿宋_GB2312" w:eastAsia="仿宋_GB2312" w:cs="仿宋_GB2312"/>
        </w:rPr>
        <w:t>指定点，茂名市茂南区站南片区中医院新院区项目施工现场</w:t>
      </w:r>
      <w:r>
        <w:rPr>
          <w:rFonts w:hint="eastAsia" w:ascii="仿宋_GB2312" w:hAnsi="仿宋_GB2312" w:cs="仿宋_GB2312"/>
          <w:lang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二）设备要求：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1.货物为原制造商制造的全新产品，整机无污染，无侵权行为、表面无划损、无任何缺陷隐患，在中国境内可依常规安全合法使用。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2.货物为原厂商未启封全新包装，具出厂合格证，序列号、包装箱号与出厂批号一致，并可追索查阅。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有关键主机设备的用户手册、保修手册、有关单证资料及配备件、随机工具等，使用操作及安全须知等重要资料应附有中文说明。</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三）合同设备验收：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1.全部合同货物到达交货地点且询价人收到验收申请后24小时内进行验收。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2.设备验收在询价人和成交供应商双方共同参与下按国家有关规定、规范以及询价通知书的质量要求和技术指标、响应文件及承诺与本合同约定标准进行验收；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3.验收时如发现所交付的设备有短装、次品、损坏或其它不符合本合同规定之情形者，询价人应作出详尽的现场记录，或由询价人、成交供应商双方签署备忘录。此现场记录或备忘录可用作补充、缺失和更换损坏部件的有效证据。由此产生的时间延误与有关费用由成交供应商承担，验收期限相应顺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4.如果合同设备运输和安装过程中因事故造成货物短缺、损坏，成交供应商应及时安排补货、换货，以保证合同设备安装的成功完成。换货的相关费用由成交供应商承担；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5.成交供应商在运输途中要严格按照国家交通及环保有关要求执行，采取合理安全环保的运输方式，如发生污染环境、交通事故等事件及其风险、责任，概由交供应商承担承担。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6.若成交供应商承担不能在约定的时间内交货、质量不合格，影响采购人实际工程进度的，采购人有权终止当批次供货需求或合同后续全部需求，并有权追究成交供应商因逾期交货、质量瑕疵所造成的损失</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7.成交供应商保证合同项下提供的设备不侵犯任何第三方的专利、商标或版权。否则，成交供应商须承担对第三方的专利或版权的侵权责任并承担因此而发生的所有费用。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四）交付验收标准依次序对照适用标准：</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1.符合满足国家相关规范、图集、行业标准，并满足设计图纸和相关文件的技术参数要求；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2.符合询价通知书和响应承诺中采购人认可的合理最佳配置、参数及各项要求；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3.采购人按国家有关规定、规范进行验收，必要时邀请相关的专业人员或机构参与验收。因货物质量问题发生争议时，由本地质量技术监督部门鉴定。货物符合质量技术标准的，鉴定费由询价人承担；否则鉴定费由成交供应商承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（五）包装和运输：</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1.成交供应商应提供运至交付地点所需要的包装，包装应符合经济、牢固、美观的要求，采取防潮、防晒、防锈、防振及防止其它损坏的必要措施，以防止货物在运转中损坏或变质。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2.包装必须要符合相关法律、法规的要求，包括与环境、职业健康和安全有关的法律、法规标准。</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3.运输包装应根据产品的特点及国家相关标准标注有相应的运输标志。</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1"/>
        <w:rPr>
          <w:rFonts w:hint="default" w:ascii="仿宋_GB2312" w:hAnsi="仿宋_GB2312" w:eastAsia="仿宋_GB2312" w:cs="仿宋_GB2312"/>
          <w:lang w:val="en-US" w:eastAsia="zh-CN"/>
        </w:rPr>
      </w:pPr>
      <w:r>
        <w:rPr>
          <w:rFonts w:hint="eastAsia" w:ascii="仿宋_GB2312" w:hAnsi="仿宋_GB2312" w:cs="仿宋_GB2312"/>
          <w:lang w:val="en-US" w:eastAsia="zh-CN"/>
        </w:rPr>
        <w:t>4.成交供应商负责将货物运输并卸载到询价人指定地点。</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六）售后服务（保修期）：</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1.质量保修范围：由于材料、工艺等问题而导致的产品功能失效、性能下降等缺陷(属于自然力或战争等不可抗拒力、人为因素等造成的除外)。</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2.保修期为 2 年，保修期自茂名市中医院新院区竣工验收之日起算，保修期内成交供应商对所供货物实行包修、包换、包退、包维护保养，期满后可同时提供终身(免费/有偿)维修保养服务。</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七）保险：</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货物交付运输前，采购方已经支付部分或全部款项的，成交供应商应当办理以采购方为受益人的货物“一切险”，投保金额不少于采购方已经支付款项总额，保险保至项目最终交货地点。</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eastAsia="zh-CN"/>
        </w:rPr>
        <w:t>（</w:t>
      </w:r>
      <w:r>
        <w:rPr>
          <w:rFonts w:hint="eastAsia" w:ascii="仿宋_GB2312" w:hAnsi="仿宋_GB2312" w:cs="仿宋_GB2312"/>
          <w:lang w:val="en-US" w:eastAsia="zh-CN"/>
        </w:rPr>
        <w:t>八）付款及结算方式</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1.工程量计算规则:《建设工程工程量清单计价规范》(GB50500-2013)</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2.结算方式：按采购方查验签收的实际进场的合格产品数量乘以合同含税单价作结算。</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1"/>
        <w:rPr>
          <w:rFonts w:hint="eastAsia" w:ascii="仿宋_GB2312" w:hAnsi="仿宋_GB2312" w:cs="仿宋_GB2312"/>
          <w:lang w:val="en-US" w:eastAsia="zh-CN"/>
        </w:rPr>
      </w:pPr>
      <w:r>
        <w:rPr>
          <w:rFonts w:hint="eastAsia" w:ascii="仿宋_GB2312" w:hAnsi="仿宋_GB2312" w:cs="仿宋_GB2312"/>
          <w:lang w:val="en-US" w:eastAsia="zh-CN"/>
        </w:rPr>
        <w:t>3.付款方式：月结。</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（1）成交供应商与采购方双方每月30日前对上个月已供合格产品数量、金额进行对账结算确认，每月30日前向成交供应商支付上个月供应材料货款金额的80%，余下20%货款作为质量与违约保证金。</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（2）当工程完成结算并经发包人、监理人、造价咨询单位、茂名市投资审核中心、市财政局审定后，发包人按相关程序支付至审定工程结算造价的97%，扣留审定工程造价的3%作为质量保修金。</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4.供应商须在采购方根据本合同支付各种款项前，依法按照适用的增值税13%税率向采购方开具与结算金额一致的合法有效的增值税专用发票，以及近期的增值税《税收完税证明》。供应商提供的增值税专用发票若存在虚假情况的，由此造成采购方的一切经济损失和法律责任均由供应商承担，供应商尚须按虚假发票面额支付违约金给采购方。</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5.每次按合同支付款项前，成交供应商应向采购方提供与支付金额相符的有效发票，且收款方、出具发票方、合同供应商均必须与成交供应商名称一致；</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1"/>
        <w:rPr>
          <w:rFonts w:hint="default" w:ascii="仿宋_GB2312" w:hAnsi="仿宋_GB2312" w:eastAsia="仿宋_GB2312" w:cs="仿宋_GB2312"/>
          <w:lang w:val="en-US" w:eastAsia="zh-CN"/>
        </w:rPr>
      </w:pPr>
      <w:r>
        <w:rPr>
          <w:rFonts w:hint="eastAsia" w:ascii="仿宋_GB2312" w:hAnsi="仿宋_GB2312" w:cs="仿宋_GB2312"/>
          <w:lang w:val="en-US" w:eastAsia="zh-CN"/>
        </w:rPr>
        <w:t>6.付款方式：采用银行转账形式。</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5" w:name="_Toc17666"/>
      <w:r>
        <w:rPr>
          <w:rFonts w:hint="eastAsia" w:ascii="黑体" w:hAnsi="黑体" w:eastAsia="黑体" w:cs="黑体"/>
          <w:lang w:val="en-US" w:eastAsia="zh-CN"/>
        </w:rPr>
        <w:t>五、评审方法与标准</w:t>
      </w:r>
      <w:bookmarkEnd w:id="5"/>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一）</w:t>
      </w:r>
      <w:r>
        <w:rPr>
          <w:rFonts w:hint="eastAsia" w:ascii="仿宋_GB2312" w:hAnsi="仿宋_GB2312" w:eastAsia="仿宋_GB2312" w:cs="仿宋_GB2312"/>
        </w:rPr>
        <w:t>响应供应商必须严格按照《资格、符合性审查表》的评审内容的要求如实提供材料并应加盖响应供应商公章，若响应供应商不满足《资格、符合性审查表》中任何情形之一的，则其响应无效。</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二）</w:t>
      </w:r>
      <w:r>
        <w:rPr>
          <w:rFonts w:hint="eastAsia" w:ascii="仿宋_GB2312" w:hAnsi="仿宋_GB2312" w:eastAsia="仿宋_GB2312" w:cs="仿宋_GB2312"/>
        </w:rPr>
        <w:t>本项目按各包组进行独立评审，按包组的自然顺序进行评审。</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三）</w:t>
      </w:r>
      <w:r>
        <w:rPr>
          <w:rFonts w:hint="eastAsia" w:ascii="仿宋_GB2312" w:hAnsi="仿宋_GB2312" w:eastAsia="仿宋_GB2312" w:cs="仿宋_GB2312"/>
        </w:rPr>
        <w:t>询价小组对响应文件进行资格、符合性评审，具体条款见《资格、符合性评审表》。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四）</w:t>
      </w:r>
      <w:r>
        <w:rPr>
          <w:rFonts w:hint="eastAsia" w:ascii="仿宋_GB2312" w:hAnsi="仿宋_GB2312" w:eastAsia="仿宋_GB2312" w:cs="仿宋_GB2312"/>
        </w:rPr>
        <w:t>通过资格、符合性审查的响应供应商进入价格评审，询价小组对响应供应商的报价进行评审，并出具评审报告。</w:t>
      </w:r>
    </w:p>
    <w:p>
      <w:pPr>
        <w:tabs>
          <w:tab w:val="left" w:pos="630"/>
        </w:tabs>
        <w:autoSpaceDE w:val="0"/>
        <w:autoSpaceDN w:val="0"/>
        <w:adjustRightInd w:val="0"/>
        <w:spacing w:line="360" w:lineRule="auto"/>
        <w:jc w:val="center"/>
        <w:outlineLvl w:val="1"/>
        <w:rPr>
          <w:rFonts w:hint="eastAsia" w:ascii="方正小标宋简体" w:hAnsi="方正小标宋简体" w:eastAsia="方正小标宋简体" w:cs="方正小标宋简体"/>
          <w:b w:val="0"/>
          <w:bCs/>
          <w:sz w:val="24"/>
        </w:rPr>
      </w:pPr>
      <w:bookmarkStart w:id="6" w:name="_Toc28102952"/>
      <w:bookmarkStart w:id="7" w:name="_Toc28103013"/>
      <w:bookmarkStart w:id="8" w:name="_Toc28101221"/>
      <w:bookmarkStart w:id="9" w:name="_Toc27995411"/>
      <w:bookmarkStart w:id="10" w:name="_Toc27995122"/>
      <w:bookmarkStart w:id="11" w:name="_Toc27994541"/>
      <w:bookmarkStart w:id="12" w:name="_Toc28101182"/>
      <w:bookmarkStart w:id="13" w:name="_Toc28101993"/>
      <w:bookmarkStart w:id="14" w:name="_Toc27038"/>
      <w:r>
        <w:rPr>
          <w:rFonts w:hint="eastAsia" w:ascii="方正小标宋简体" w:hAnsi="方正小标宋简体" w:eastAsia="方正小标宋简体" w:cs="方正小标宋简体"/>
          <w:b w:val="0"/>
          <w:bCs/>
          <w:sz w:val="24"/>
        </w:rPr>
        <w:t>资格、符合性评审表</w:t>
      </w:r>
      <w:bookmarkEnd w:id="6"/>
      <w:bookmarkEnd w:id="7"/>
      <w:bookmarkEnd w:id="8"/>
      <w:bookmarkEnd w:id="9"/>
      <w:bookmarkEnd w:id="10"/>
      <w:bookmarkEnd w:id="11"/>
      <w:bookmarkEnd w:id="12"/>
      <w:bookmarkEnd w:id="13"/>
      <w:bookmarkEnd w:id="14"/>
    </w:p>
    <w:tbl>
      <w:tblPr>
        <w:tblStyle w:val="7"/>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7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3" w:hRule="atLeast"/>
          <w:jc w:val="center"/>
        </w:trPr>
        <w:tc>
          <w:tcPr>
            <w:tcW w:w="737" w:type="dxa"/>
            <w:tcBorders>
              <w:top w:val="single" w:color="auto" w:sz="12" w:space="0"/>
              <w:lef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r>
              <w:rPr>
                <w:rFonts w:hint="eastAsia" w:ascii="方正仿宋_GB18030" w:hAnsi="方正仿宋_GB18030" w:eastAsia="方正仿宋_GB18030" w:cs="方正仿宋_GB18030"/>
                <w:b/>
                <w:sz w:val="24"/>
              </w:rPr>
              <w:t>序号</w:t>
            </w:r>
          </w:p>
        </w:tc>
        <w:tc>
          <w:tcPr>
            <w:tcW w:w="7422" w:type="dxa"/>
            <w:tcBorders>
              <w:top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r>
              <w:rPr>
                <w:rFonts w:hint="eastAsia" w:ascii="方正仿宋_GB18030" w:hAnsi="方正仿宋_GB18030" w:eastAsia="方正仿宋_GB18030" w:cs="方正仿宋_GB18030"/>
                <w:b/>
                <w:sz w:val="24"/>
              </w:rPr>
              <w:t>评审内容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top w:val="single" w:color="auto" w:sz="12" w:space="0"/>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top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具备询价通知书中规定资格要求的及资格证明文件齐全；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bCs/>
                <w:sz w:val="24"/>
                <w:szCs w:val="21"/>
              </w:rPr>
              <w:t>响应供应商资格声明函</w:t>
            </w:r>
            <w:r>
              <w:rPr>
                <w:rFonts w:hint="eastAsia" w:ascii="方正仿宋_GB18030" w:hAnsi="方正仿宋_GB18030" w:eastAsia="方正仿宋_GB18030" w:cs="方正仿宋_GB18030"/>
                <w:sz w:val="24"/>
              </w:rPr>
              <w:t>已提交并符合询价通知书要求的；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ind w:left="12" w:hanging="12" w:hangingChars="5"/>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按照询价通知书规定要求签署、盖章且响应文件有法定代表人签字或盖个人名章（或签字人有法定代表人有效授权书）的；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ind w:left="12" w:hanging="12" w:hangingChars="5"/>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询价函已提交并符合询价通知书要求的，且询价有效期不少于询价通知书中载明的询价有效期；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highlight w:val="none"/>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b/>
                <w:bCs/>
                <w:color w:val="595959"/>
                <w:sz w:val="24"/>
                <w:highlight w:val="none"/>
                <w:shd w:val="pct10" w:color="auto" w:fill="FFFFFF"/>
              </w:rPr>
            </w:pPr>
            <w:r>
              <w:rPr>
                <w:rFonts w:hint="eastAsia" w:ascii="方正仿宋_GB18030" w:hAnsi="方正仿宋_GB18030" w:eastAsia="方正仿宋_GB18030" w:cs="方正仿宋_GB18030"/>
                <w:sz w:val="24"/>
                <w:highlight w:val="none"/>
              </w:rPr>
              <w:t>响应文件完全满足询价通知书中标注★号条款的；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b/>
                <w:bCs/>
                <w:color w:val="595959"/>
                <w:sz w:val="24"/>
                <w:shd w:val="pct10" w:color="auto" w:fill="FFFFFF"/>
              </w:rPr>
            </w:pPr>
            <w:r>
              <w:rPr>
                <w:rFonts w:hint="eastAsia" w:ascii="方正仿宋_GB18030" w:hAnsi="方正仿宋_GB18030" w:eastAsia="方正仿宋_GB18030" w:cs="方正仿宋_GB18030"/>
                <w:sz w:val="24"/>
              </w:rPr>
              <w:t>询价报价按照询价通知书要求进行报价，没有删除品种、缺项、漏项（数量不符合将被视为漏项）的；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color w:val="FF0000"/>
                <w:sz w:val="24"/>
              </w:rPr>
            </w:pPr>
            <w:r>
              <w:rPr>
                <w:rFonts w:hint="eastAsia" w:ascii="方正仿宋_GB18030" w:hAnsi="方正仿宋_GB18030" w:eastAsia="方正仿宋_GB18030" w:cs="方正仿宋_GB18030"/>
                <w:sz w:val="24"/>
              </w:rPr>
              <w:t>响应文件未出现选择性报价或有附加条件报价的情形；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响应文件没有询价通知书中规定的其它无效响应条款的；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响应文件没有出现有关法律、法规、规章规定属于无效响应的条款。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bottom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确定评审定价办法。应以综合价值最高为导向制定评审定价办法，不唯最低价为定价结果</w:t>
            </w:r>
          </w:p>
        </w:tc>
      </w:tr>
    </w:tbl>
    <w:p>
      <w:pPr>
        <w:rPr>
          <w:rFonts w:hint="eastAsia" w:ascii="黑体" w:hAnsi="黑体" w:eastAsia="黑体" w:cs="黑体"/>
          <w:lang w:val="en-US" w:eastAsia="zh-CN"/>
        </w:rPr>
      </w:pPr>
      <w:r>
        <w:rPr>
          <w:rFonts w:hint="eastAsia" w:ascii="黑体" w:hAnsi="黑体" w:eastAsia="黑体" w:cs="黑体"/>
          <w:lang w:val="en-US" w:eastAsia="zh-CN"/>
        </w:rPr>
        <w:br w:type="page"/>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六、询价须知</w:t>
      </w:r>
    </w:p>
    <w:tbl>
      <w:tblPr>
        <w:tblStyle w:val="7"/>
        <w:tblW w:w="89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60"/>
        <w:gridCol w:w="623"/>
        <w:gridCol w:w="1386"/>
        <w:gridCol w:w="60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7" w:hRule="atLeast"/>
          <w:jc w:val="center"/>
        </w:trPr>
        <w:tc>
          <w:tcPr>
            <w:tcW w:w="148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条款项号</w:t>
            </w:r>
          </w:p>
        </w:tc>
        <w:tc>
          <w:tcPr>
            <w:tcW w:w="7436"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b/>
                <w:kern w:val="0"/>
                <w:szCs w:val="21"/>
              </w:rPr>
            </w:pPr>
            <w:r>
              <w:rPr>
                <w:rFonts w:hint="eastAsia" w:ascii="方正仿宋_GB18030" w:hAnsi="方正仿宋_GB18030" w:eastAsia="方正仿宋_GB18030" w:cs="方正仿宋_GB18030"/>
                <w:kern w:val="0"/>
                <w:sz w:val="24"/>
                <w:szCs w:val="21"/>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atLeast"/>
          <w:jc w:val="center"/>
        </w:trPr>
        <w:tc>
          <w:tcPr>
            <w:tcW w:w="8919"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b/>
                <w:kern w:val="0"/>
                <w:sz w:val="24"/>
                <w:szCs w:val="21"/>
                <w:lang w:val="en-US" w:eastAsia="zh-CN"/>
              </w:rPr>
              <w:t>一</w:t>
            </w:r>
            <w:r>
              <w:rPr>
                <w:rFonts w:hint="eastAsia" w:ascii="方正仿宋_GB18030" w:hAnsi="方正仿宋_GB18030" w:eastAsia="方正仿宋_GB18030" w:cs="方正仿宋_GB18030"/>
                <w:b/>
                <w:kern w:val="0"/>
                <w:sz w:val="24"/>
                <w:szCs w:val="21"/>
              </w:rPr>
              <w:t>、询价通知书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2"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一</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现场考察或答疑会</w:t>
            </w:r>
          </w:p>
        </w:tc>
        <w:tc>
          <w:tcPr>
            <w:tcW w:w="6050" w:type="dxa"/>
            <w:vAlign w:val="center"/>
          </w:tcPr>
          <w:p>
            <w:pPr>
              <w:keepNext w:val="0"/>
              <w:keepLines w:val="0"/>
              <w:pageBreakBefore w:val="0"/>
              <w:widowControl w:val="0"/>
              <w:tabs>
                <w:tab w:val="left" w:pos="459"/>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不举行；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atLeast"/>
          <w:jc w:val="center"/>
        </w:trPr>
        <w:tc>
          <w:tcPr>
            <w:tcW w:w="8919"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b/>
                <w:kern w:val="0"/>
                <w:szCs w:val="21"/>
              </w:rPr>
            </w:pPr>
            <w:r>
              <w:rPr>
                <w:rFonts w:hint="eastAsia" w:ascii="方正仿宋_GB18030" w:hAnsi="方正仿宋_GB18030" w:eastAsia="方正仿宋_GB18030" w:cs="方正仿宋_GB18030"/>
                <w:b/>
                <w:kern w:val="0"/>
                <w:sz w:val="24"/>
                <w:szCs w:val="21"/>
                <w:lang w:val="en-US" w:eastAsia="zh-CN"/>
              </w:rPr>
              <w:t>二</w:t>
            </w:r>
            <w:r>
              <w:rPr>
                <w:rFonts w:hint="eastAsia" w:ascii="方正仿宋_GB18030" w:hAnsi="方正仿宋_GB18030" w:eastAsia="方正仿宋_GB18030" w:cs="方正仿宋_GB18030"/>
                <w:b/>
                <w:kern w:val="0"/>
                <w:sz w:val="24"/>
                <w:szCs w:val="21"/>
              </w:rPr>
              <w:t>、响应文件的编制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1" w:hRule="atLeast"/>
          <w:jc w:val="center"/>
        </w:trPr>
        <w:tc>
          <w:tcPr>
            <w:tcW w:w="86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二</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响应文件式样与份数</w:t>
            </w:r>
          </w:p>
        </w:tc>
        <w:tc>
          <w:tcPr>
            <w:tcW w:w="6050" w:type="dxa"/>
            <w:vAlign w:val="center"/>
          </w:tcPr>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正本一份，副本</w:t>
            </w:r>
            <w:r>
              <w:rPr>
                <w:rFonts w:hint="eastAsia" w:ascii="方正仿宋_GB18030" w:hAnsi="方正仿宋_GB18030" w:eastAsia="方正仿宋_GB18030" w:cs="方正仿宋_GB18030"/>
                <w:kern w:val="0"/>
                <w:sz w:val="24"/>
                <w:szCs w:val="21"/>
                <w:u w:val="single"/>
                <w:lang w:val="en-US" w:eastAsia="zh-CN"/>
              </w:rPr>
              <w:t>6</w:t>
            </w:r>
            <w:r>
              <w:rPr>
                <w:rFonts w:hint="eastAsia" w:ascii="方正仿宋_GB18030" w:hAnsi="方正仿宋_GB18030" w:eastAsia="方正仿宋_GB18030" w:cs="方正仿宋_GB18030"/>
                <w:kern w:val="0"/>
                <w:sz w:val="24"/>
                <w:szCs w:val="21"/>
              </w:rPr>
              <w:t>份，电子介质一份。</w:t>
            </w:r>
          </w:p>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lang w:eastAsia="zh-TW"/>
              </w:rPr>
              <w:t>响应文件的副本可采用正本的复印件。每套响应文件须清楚地标明“正本”或</w:t>
            </w:r>
            <w:r>
              <w:rPr>
                <w:rFonts w:hint="eastAsia" w:ascii="方正仿宋_GB18030" w:hAnsi="方正仿宋_GB18030" w:eastAsia="方正仿宋_GB18030" w:cs="方正仿宋_GB18030"/>
                <w:kern w:val="0"/>
                <w:sz w:val="24"/>
                <w:szCs w:val="21"/>
              </w:rPr>
              <w:t>“副</w:t>
            </w:r>
            <w:r>
              <w:rPr>
                <w:rFonts w:hint="eastAsia" w:ascii="方正仿宋_GB18030" w:hAnsi="方正仿宋_GB18030" w:eastAsia="方正仿宋_GB18030" w:cs="方正仿宋_GB18030"/>
                <w:kern w:val="0"/>
                <w:sz w:val="24"/>
                <w:szCs w:val="21"/>
                <w:lang w:eastAsia="zh-TW"/>
              </w:rPr>
              <w:t>本</w:t>
            </w:r>
            <w:r>
              <w:rPr>
                <w:rFonts w:hint="eastAsia" w:ascii="方正仿宋_GB18030" w:hAnsi="方正仿宋_GB18030" w:eastAsia="方正仿宋_GB18030" w:cs="方正仿宋_GB18030"/>
                <w:kern w:val="0"/>
                <w:sz w:val="24"/>
                <w:szCs w:val="21"/>
              </w:rPr>
              <w:t>”。若副本与正本不符，以正本为准。</w:t>
            </w:r>
          </w:p>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 w:val="24"/>
                <w:szCs w:val="21"/>
                <w:lang w:eastAsia="zh-TW"/>
              </w:rPr>
            </w:pPr>
            <w:r>
              <w:rPr>
                <w:rFonts w:hint="eastAsia" w:ascii="方正仿宋_GB18030" w:hAnsi="方正仿宋_GB18030" w:eastAsia="方正仿宋_GB18030" w:cs="方正仿宋_GB18030"/>
                <w:kern w:val="0"/>
                <w:sz w:val="24"/>
                <w:szCs w:val="21"/>
                <w:lang w:eastAsia="zh-TW"/>
              </w:rPr>
              <w:t>电子介质是指将按照询价通知书要求签署、盖章后的正本响应文件扫描成PDF格式后拷贝至无病毒无密码的U盘或光盘。</w:t>
            </w:r>
          </w:p>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kern w:val="0"/>
                <w:sz w:val="24"/>
                <w:szCs w:val="21"/>
                <w:lang w:eastAsia="zh-TW"/>
              </w:rPr>
              <w:t>若</w:t>
            </w:r>
            <w:r>
              <w:rPr>
                <w:rFonts w:hint="eastAsia" w:ascii="方正仿宋_GB18030" w:hAnsi="方正仿宋_GB18030" w:eastAsia="方正仿宋_GB18030" w:cs="方正仿宋_GB18030"/>
                <w:kern w:val="0"/>
                <w:sz w:val="24"/>
                <w:szCs w:val="21"/>
              </w:rPr>
              <w:t>电子介质的响应文件</w:t>
            </w:r>
            <w:r>
              <w:rPr>
                <w:rFonts w:hint="eastAsia" w:ascii="方正仿宋_GB18030" w:hAnsi="方正仿宋_GB18030" w:eastAsia="方正仿宋_GB18030" w:cs="方正仿宋_GB18030"/>
                <w:kern w:val="0"/>
                <w:sz w:val="24"/>
                <w:szCs w:val="21"/>
                <w:lang w:eastAsia="zh-TW"/>
              </w:rPr>
              <w:t>与</w:t>
            </w:r>
            <w:r>
              <w:rPr>
                <w:rFonts w:hint="eastAsia" w:ascii="方正仿宋_GB18030" w:hAnsi="方正仿宋_GB18030" w:eastAsia="方正仿宋_GB18030" w:cs="方正仿宋_GB18030"/>
                <w:kern w:val="0"/>
                <w:sz w:val="24"/>
                <w:szCs w:val="21"/>
              </w:rPr>
              <w:t>纸质响应文件</w:t>
            </w:r>
            <w:r>
              <w:rPr>
                <w:rFonts w:hint="eastAsia" w:ascii="方正仿宋_GB18030" w:hAnsi="方正仿宋_GB18030" w:eastAsia="方正仿宋_GB18030" w:cs="方正仿宋_GB18030"/>
                <w:kern w:val="0"/>
                <w:sz w:val="24"/>
                <w:szCs w:val="21"/>
                <w:lang w:eastAsia="zh-TW"/>
              </w:rPr>
              <w:t>不符</w:t>
            </w: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eastAsia="zh-TW"/>
              </w:rPr>
              <w:t>以</w:t>
            </w:r>
            <w:r>
              <w:rPr>
                <w:rFonts w:hint="eastAsia" w:ascii="方正仿宋_GB18030" w:hAnsi="方正仿宋_GB18030" w:eastAsia="方正仿宋_GB18030" w:cs="方正仿宋_GB18030"/>
                <w:kern w:val="0"/>
                <w:sz w:val="24"/>
                <w:szCs w:val="21"/>
              </w:rPr>
              <w:t>纸质响应文件</w:t>
            </w:r>
            <w:r>
              <w:rPr>
                <w:rFonts w:hint="eastAsia" w:ascii="方正仿宋_GB18030" w:hAnsi="方正仿宋_GB18030" w:eastAsia="方正仿宋_GB18030" w:cs="方正仿宋_GB18030"/>
                <w:kern w:val="0"/>
                <w:sz w:val="24"/>
                <w:szCs w:val="21"/>
                <w:lang w:eastAsia="zh-TW"/>
              </w:rPr>
              <w:t>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4" w:hRule="atLeast"/>
          <w:jc w:val="center"/>
        </w:trPr>
        <w:tc>
          <w:tcPr>
            <w:tcW w:w="8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p>
        </w:tc>
        <w:tc>
          <w:tcPr>
            <w:tcW w:w="623"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2.</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单独密封资料</w:t>
            </w:r>
          </w:p>
        </w:tc>
        <w:tc>
          <w:tcPr>
            <w:tcW w:w="6050" w:type="dxa"/>
            <w:vAlign w:val="center"/>
          </w:tcPr>
          <w:p>
            <w:pPr>
              <w:keepNext w:val="0"/>
              <w:keepLines w:val="0"/>
              <w:pageBreakBefore w:val="0"/>
              <w:widowControl w:val="0"/>
              <w:tabs>
                <w:tab w:val="left" w:pos="601"/>
              </w:tabs>
              <w:kinsoku/>
              <w:wordWrap/>
              <w:overflowPunct/>
              <w:topLinePunct w:val="0"/>
              <w:bidi w:val="0"/>
              <w:adjustRightInd w:val="0"/>
              <w:snapToGrid w:val="0"/>
              <w:spacing w:line="400" w:lineRule="exact"/>
              <w:jc w:val="lef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bCs/>
                <w:sz w:val="24"/>
                <w:szCs w:val="21"/>
              </w:rPr>
              <w:t>响应供应商还应将下述资料一并单独密封提交，并在信封上标明“单独密封资料”字样，为了方便后续相关事宜的办理。</w:t>
            </w:r>
          </w:p>
          <w:p>
            <w:pPr>
              <w:keepNext w:val="0"/>
              <w:keepLines w:val="0"/>
              <w:pageBreakBefore w:val="0"/>
              <w:widowControl w:val="0"/>
              <w:numPr>
                <w:ilvl w:val="0"/>
                <w:numId w:val="3"/>
              </w:numPr>
              <w:tabs>
                <w:tab w:val="left" w:pos="676"/>
              </w:tabs>
              <w:kinsoku/>
              <w:wordWrap/>
              <w:overflowPunct/>
              <w:topLinePunct w:val="0"/>
              <w:bidi w:val="0"/>
              <w:adjustRightInd w:val="0"/>
              <w:snapToGrid w:val="0"/>
              <w:spacing w:line="400" w:lineRule="exact"/>
              <w:ind w:left="676" w:hanging="676"/>
              <w:jc w:val="lef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电子介质；</w:t>
            </w:r>
          </w:p>
          <w:p>
            <w:pPr>
              <w:keepNext w:val="0"/>
              <w:keepLines w:val="0"/>
              <w:pageBreakBefore w:val="0"/>
              <w:widowControl w:val="0"/>
              <w:numPr>
                <w:ilvl w:val="0"/>
                <w:numId w:val="3"/>
              </w:numPr>
              <w:tabs>
                <w:tab w:val="left" w:pos="676"/>
              </w:tabs>
              <w:kinsoku/>
              <w:wordWrap/>
              <w:overflowPunct/>
              <w:topLinePunct w:val="0"/>
              <w:bidi w:val="0"/>
              <w:adjustRightInd w:val="0"/>
              <w:snapToGrid w:val="0"/>
              <w:spacing w:line="400" w:lineRule="exact"/>
              <w:ind w:left="676" w:hanging="676"/>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bCs/>
                <w:sz w:val="24"/>
              </w:rPr>
              <w:t>营业执照（或事业单位法人证书或社会团体法人登记证书）。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0" w:hRule="atLeast"/>
          <w:jc w:val="center"/>
        </w:trPr>
        <w:tc>
          <w:tcPr>
            <w:tcW w:w="86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三</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询价报价</w:t>
            </w:r>
          </w:p>
        </w:tc>
        <w:tc>
          <w:tcPr>
            <w:tcW w:w="6050" w:type="dxa"/>
            <w:vAlign w:val="center"/>
          </w:tcPr>
          <w:p>
            <w:pPr>
              <w:keepNext w:val="0"/>
              <w:keepLines w:val="0"/>
              <w:pageBreakBefore w:val="0"/>
              <w:widowControl w:val="0"/>
              <w:tabs>
                <w:tab w:val="left" w:pos="459"/>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询价报价必须按照询价通知书要求进行报价，如有删除品种、缺项、漏项（数量不符合将被视为漏项）的，视为</w:t>
            </w:r>
            <w:r>
              <w:rPr>
                <w:rFonts w:hint="eastAsia" w:ascii="方正仿宋_GB18030" w:hAnsi="方正仿宋_GB18030" w:eastAsia="方正仿宋_GB18030" w:cs="方正仿宋_GB18030"/>
                <w:b/>
                <w:kern w:val="0"/>
                <w:sz w:val="24"/>
                <w:szCs w:val="21"/>
              </w:rPr>
              <w:t>无效响应</w:t>
            </w:r>
            <w:r>
              <w:rPr>
                <w:rFonts w:hint="eastAsia" w:ascii="方正仿宋_GB18030" w:hAnsi="方正仿宋_GB18030" w:eastAsia="方正仿宋_GB18030" w:cs="方正仿宋_GB18030"/>
                <w:kern w:val="0"/>
                <w:sz w:val="24"/>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5" w:hRule="atLeast"/>
          <w:jc w:val="center"/>
        </w:trPr>
        <w:tc>
          <w:tcPr>
            <w:tcW w:w="8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2</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询价报价</w:t>
            </w:r>
          </w:p>
        </w:tc>
        <w:tc>
          <w:tcPr>
            <w:tcW w:w="6050" w:type="dxa"/>
            <w:vAlign w:val="center"/>
          </w:tcPr>
          <w:p>
            <w:pPr>
              <w:keepNext w:val="0"/>
              <w:keepLines w:val="0"/>
              <w:pageBreakBefore w:val="0"/>
              <w:widowControl w:val="0"/>
              <w:tabs>
                <w:tab w:val="left" w:pos="459"/>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包含但不限于：</w:t>
            </w:r>
          </w:p>
          <w:p>
            <w:pPr>
              <w:keepNext w:val="0"/>
              <w:keepLines w:val="0"/>
              <w:pageBreakBefore w:val="0"/>
              <w:widowControl w:val="0"/>
              <w:tabs>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lang w:val="zh-CN"/>
              </w:rPr>
            </w:pPr>
            <w:r>
              <w:rPr>
                <w:rFonts w:hint="eastAsia" w:ascii="方正仿宋_GB18030" w:hAnsi="方正仿宋_GB18030" w:eastAsia="方正仿宋_GB18030" w:cs="方正仿宋_GB18030"/>
                <w:kern w:val="0"/>
                <w:sz w:val="24"/>
                <w:szCs w:val="21"/>
                <w:lang w:val="zh-CN"/>
              </w:rPr>
              <w:t>①全部产品价格、服务价格、应向中华人民共和国政府缴纳的增值税和其它税等全部税费、运输、保险、安装、伴随服务、标准附件价、备品备件及专用工具价(如有)、以及履行合同所需的费用、所有风险、责任等其他一切隐含及不可预见的费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8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strike/>
                <w:color w:val="00B0F0"/>
                <w:kern w:val="0"/>
                <w:sz w:val="24"/>
                <w:szCs w:val="21"/>
              </w:rPr>
            </w:pP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strike/>
                <w:kern w:val="0"/>
                <w:sz w:val="24"/>
                <w:szCs w:val="21"/>
              </w:rPr>
            </w:pPr>
            <w:r>
              <w:rPr>
                <w:rFonts w:hint="eastAsia" w:ascii="方正仿宋_GB18030" w:hAnsi="方正仿宋_GB18030" w:eastAsia="方正仿宋_GB18030" w:cs="方正仿宋_GB18030"/>
                <w:strike/>
                <w:kern w:val="0"/>
                <w:sz w:val="24"/>
                <w:szCs w:val="21"/>
              </w:rPr>
              <w:t>4</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备选方案</w:t>
            </w:r>
          </w:p>
        </w:tc>
        <w:tc>
          <w:tcPr>
            <w:tcW w:w="6050" w:type="dxa"/>
            <w:vAlign w:val="center"/>
          </w:tcPr>
          <w:p>
            <w:pPr>
              <w:keepNext w:val="0"/>
              <w:keepLines w:val="0"/>
              <w:pageBreakBefore w:val="0"/>
              <w:widowControl w:val="0"/>
              <w:kinsoku/>
              <w:wordWrap/>
              <w:overflowPunct/>
              <w:topLinePunct w:val="0"/>
              <w:bidi w:val="0"/>
              <w:adjustRightInd w:val="0"/>
              <w:snapToGrid w:val="0"/>
              <w:spacing w:line="400" w:lineRule="exact"/>
              <w:textAlignment w:val="auto"/>
              <w:rPr>
                <w:rFonts w:hint="eastAsia" w:ascii="方正仿宋_GB18030" w:hAnsi="方正仿宋_GB18030" w:eastAsia="方正仿宋_GB18030" w:cs="方正仿宋_GB18030"/>
                <w:strike/>
                <w:kern w:val="0"/>
                <w:sz w:val="24"/>
                <w:szCs w:val="21"/>
              </w:rPr>
            </w:pPr>
            <w:r>
              <w:rPr>
                <w:rFonts w:hint="eastAsia" w:ascii="方正仿宋_GB18030" w:hAnsi="方正仿宋_GB18030" w:eastAsia="方正仿宋_GB18030" w:cs="方正仿宋_GB18030"/>
                <w:kern w:val="0"/>
                <w:sz w:val="24"/>
                <w:szCs w:val="21"/>
                <w:lang w:val="zh-CN"/>
              </w:rPr>
              <w:t>不允许,每项报价或每种规格货物或每项服务只允许有一个报价，否则将被视为</w:t>
            </w:r>
            <w:r>
              <w:rPr>
                <w:rFonts w:hint="eastAsia" w:ascii="方正仿宋_GB18030" w:hAnsi="方正仿宋_GB18030" w:eastAsia="方正仿宋_GB18030" w:cs="方正仿宋_GB18030"/>
                <w:b/>
                <w:kern w:val="0"/>
                <w:sz w:val="24"/>
                <w:szCs w:val="21"/>
                <w:lang w:val="zh-CN"/>
              </w:rPr>
              <w:t>无效响应</w:t>
            </w:r>
            <w:r>
              <w:rPr>
                <w:rFonts w:hint="eastAsia" w:ascii="方正仿宋_GB18030" w:hAnsi="方正仿宋_GB18030" w:eastAsia="方正仿宋_GB18030" w:cs="方正仿宋_GB18030"/>
                <w:kern w:val="0"/>
                <w:sz w:val="24"/>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四</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询价有效期</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color w:val="FF0000"/>
                <w:kern w:val="0"/>
                <w:sz w:val="24"/>
                <w:szCs w:val="21"/>
                <w:u w:val="single"/>
              </w:rPr>
              <w:t>90</w:t>
            </w:r>
            <w:r>
              <w:rPr>
                <w:rFonts w:hint="eastAsia" w:ascii="方正仿宋_GB18030" w:hAnsi="方正仿宋_GB18030" w:eastAsia="方正仿宋_GB18030" w:cs="方正仿宋_GB18030"/>
                <w:kern w:val="0"/>
                <w:sz w:val="24"/>
                <w:szCs w:val="21"/>
              </w:rPr>
              <w:t>日历日。询价有效期不足的响应，将被视为</w:t>
            </w:r>
            <w:r>
              <w:rPr>
                <w:rFonts w:hint="eastAsia" w:ascii="方正仿宋_GB18030" w:hAnsi="方正仿宋_GB18030" w:eastAsia="方正仿宋_GB18030" w:cs="方正仿宋_GB18030"/>
                <w:b/>
                <w:kern w:val="0"/>
                <w:sz w:val="24"/>
                <w:szCs w:val="21"/>
              </w:rPr>
              <w:t>无效响应</w:t>
            </w:r>
            <w:r>
              <w:rPr>
                <w:rFonts w:hint="eastAsia" w:ascii="方正仿宋_GB18030" w:hAnsi="方正仿宋_GB18030" w:eastAsia="方正仿宋_GB18030" w:cs="方正仿宋_GB18030"/>
                <w:kern w:val="0"/>
                <w:sz w:val="24"/>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8919"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b/>
                <w:kern w:val="0"/>
                <w:sz w:val="24"/>
                <w:szCs w:val="21"/>
                <w:lang w:val="en-US" w:eastAsia="zh-CN"/>
              </w:rPr>
              <w:t>三</w:t>
            </w:r>
            <w:r>
              <w:rPr>
                <w:rFonts w:hint="eastAsia" w:ascii="方正仿宋_GB18030" w:hAnsi="方正仿宋_GB18030" w:eastAsia="方正仿宋_GB18030" w:cs="方正仿宋_GB18030"/>
                <w:b/>
                <w:kern w:val="0"/>
                <w:sz w:val="24"/>
                <w:szCs w:val="21"/>
              </w:rPr>
              <w:t>、询价流程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3"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一</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bCs/>
                <w:kern w:val="0"/>
                <w:sz w:val="24"/>
                <w:szCs w:val="21"/>
              </w:rPr>
              <w:t>询价小组人数</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color w:val="FF0000"/>
                <w:kern w:val="0"/>
                <w:szCs w:val="21"/>
              </w:rPr>
            </w:pPr>
            <w:r>
              <w:rPr>
                <w:rFonts w:hint="eastAsia" w:ascii="方正仿宋_GB18030" w:hAnsi="方正仿宋_GB18030" w:eastAsia="方正仿宋_GB18030" w:cs="方正仿宋_GB18030"/>
                <w:kern w:val="0"/>
                <w:sz w:val="24"/>
                <w:szCs w:val="21"/>
                <w:lang w:eastAsia="zh-CN"/>
              </w:rPr>
              <w:t>☑</w:t>
            </w:r>
            <w:r>
              <w:rPr>
                <w:rFonts w:hint="eastAsia" w:ascii="方正仿宋_GB18030" w:hAnsi="方正仿宋_GB18030" w:eastAsia="方正仿宋_GB18030" w:cs="方正仿宋_GB18030"/>
                <w:kern w:val="0"/>
                <w:sz w:val="24"/>
                <w:szCs w:val="21"/>
                <w:lang w:val="en-US" w:eastAsia="zh-CN"/>
              </w:rPr>
              <w:t>7</w:t>
            </w:r>
            <w:r>
              <w:rPr>
                <w:rFonts w:hint="eastAsia" w:ascii="方正仿宋_GB18030" w:hAnsi="方正仿宋_GB18030" w:eastAsia="方正仿宋_GB18030" w:cs="方正仿宋_GB18030"/>
                <w:kern w:val="0"/>
                <w:sz w:val="24"/>
                <w:szCs w:val="21"/>
                <w:lang w:val="zh-CN"/>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1" w:hRule="atLeast"/>
          <w:jc w:val="center"/>
        </w:trPr>
        <w:tc>
          <w:tcPr>
            <w:tcW w:w="860"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二</w:t>
            </w:r>
            <w:r>
              <w:rPr>
                <w:rFonts w:hint="eastAsia" w:ascii="方正仿宋_GB18030" w:hAnsi="方正仿宋_GB18030" w:eastAsia="方正仿宋_GB18030" w:cs="方正仿宋_GB18030"/>
                <w:kern w:val="0"/>
                <w:sz w:val="24"/>
                <w:szCs w:val="21"/>
              </w:rPr>
              <w:t>）</w:t>
            </w:r>
          </w:p>
        </w:tc>
        <w:tc>
          <w:tcPr>
            <w:tcW w:w="623"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推荐</w:t>
            </w:r>
            <w:r>
              <w:rPr>
                <w:rFonts w:hint="eastAsia" w:ascii="方正仿宋_GB18030" w:hAnsi="方正仿宋_GB18030" w:eastAsia="方正仿宋_GB18030" w:cs="方正仿宋_GB18030"/>
                <w:kern w:val="0"/>
                <w:sz w:val="24"/>
                <w:szCs w:val="21"/>
                <w:lang w:val="en-US" w:eastAsia="zh-CN"/>
              </w:rPr>
              <w:t>询价候选</w:t>
            </w:r>
            <w:r>
              <w:rPr>
                <w:rFonts w:hint="eastAsia" w:ascii="方正仿宋_GB18030" w:hAnsi="方正仿宋_GB18030" w:eastAsia="方正仿宋_GB18030" w:cs="方正仿宋_GB18030"/>
                <w:kern w:val="0"/>
                <w:sz w:val="24"/>
                <w:szCs w:val="21"/>
              </w:rPr>
              <w:t>供应商</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eastAsia="方正仿宋_GB18030"/>
                <w:lang w:eastAsia="zh-CN"/>
              </w:rPr>
            </w:pPr>
            <w:r>
              <w:rPr>
                <w:rFonts w:hint="eastAsia" w:ascii="方正仿宋_GB18030" w:hAnsi="方正仿宋_GB18030" w:eastAsia="方正仿宋_GB18030" w:cs="方正仿宋_GB18030"/>
                <w:bCs/>
                <w:sz w:val="24"/>
                <w:szCs w:val="21"/>
              </w:rPr>
              <w:t>根据询价报价（指因算术修正和落实政府采购政策需进行的价格扣除后的报价，即评审价）</w:t>
            </w:r>
            <w:r>
              <w:rPr>
                <w:rFonts w:hint="eastAsia" w:ascii="方正仿宋_GB18030" w:hAnsi="方正仿宋_GB18030" w:eastAsia="方正仿宋_GB18030" w:cs="方正仿宋_GB18030"/>
                <w:bCs/>
                <w:sz w:val="24"/>
                <w:szCs w:val="21"/>
                <w:highlight w:val="none"/>
              </w:rPr>
              <w:t>以综合价值最高由低到高的顺序推荐</w:t>
            </w:r>
            <w:r>
              <w:rPr>
                <w:rFonts w:hint="eastAsia" w:ascii="方正仿宋_GB18030" w:hAnsi="方正仿宋_GB18030" w:eastAsia="方正仿宋_GB18030" w:cs="方正仿宋_GB18030"/>
                <w:bCs/>
                <w:sz w:val="24"/>
                <w:szCs w:val="21"/>
                <w:highlight w:val="none"/>
                <w:lang w:val="en-US" w:eastAsia="zh-CN"/>
              </w:rPr>
              <w:t>询价</w:t>
            </w:r>
            <w:r>
              <w:rPr>
                <w:rFonts w:hint="eastAsia" w:ascii="方正仿宋_GB18030" w:hAnsi="方正仿宋_GB18030" w:eastAsia="方正仿宋_GB18030" w:cs="方正仿宋_GB18030"/>
                <w:bCs/>
                <w:sz w:val="24"/>
                <w:szCs w:val="21"/>
                <w:highlight w:val="none"/>
              </w:rPr>
              <w:t>候选供应商</w:t>
            </w:r>
            <w:r>
              <w:rPr>
                <w:rFonts w:hint="eastAsia" w:ascii="方正仿宋_GB18030" w:hAnsi="方正仿宋_GB18030" w:eastAsia="方正仿宋_GB18030" w:cs="方正仿宋_GB18030"/>
                <w:bCs/>
                <w:sz w:val="24"/>
                <w:szCs w:val="21"/>
                <w:highlight w:val="none"/>
                <w:u w:val="single"/>
              </w:rPr>
              <w:t xml:space="preserve"> </w:t>
            </w:r>
            <w:r>
              <w:rPr>
                <w:rFonts w:hint="eastAsia" w:ascii="方正仿宋_GB18030" w:hAnsi="方正仿宋_GB18030" w:eastAsia="方正仿宋_GB18030" w:cs="方正仿宋_GB18030"/>
                <w:bCs/>
                <w:color w:val="auto"/>
                <w:sz w:val="24"/>
                <w:szCs w:val="21"/>
                <w:highlight w:val="none"/>
                <w:u w:val="single"/>
              </w:rPr>
              <w:t xml:space="preserve"> 3  </w:t>
            </w:r>
            <w:r>
              <w:rPr>
                <w:rFonts w:hint="eastAsia" w:ascii="方正仿宋_GB18030" w:hAnsi="方正仿宋_GB18030" w:eastAsia="方正仿宋_GB18030" w:cs="方正仿宋_GB18030"/>
                <w:bCs/>
                <w:sz w:val="24"/>
                <w:szCs w:val="21"/>
              </w:rPr>
              <w:t>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8919" w:type="dxa"/>
            <w:gridSpan w:val="4"/>
            <w:vAlign w:val="center"/>
          </w:tcPr>
          <w:p>
            <w:pPr>
              <w:keepNext w:val="0"/>
              <w:keepLines w:val="0"/>
              <w:pageBreakBefore w:val="0"/>
              <w:widowControl w:val="0"/>
              <w:kinsoku/>
              <w:wordWrap/>
              <w:overflowPunct/>
              <w:topLinePunct w:val="0"/>
              <w:bidi w:val="0"/>
              <w:adjustRightInd w:val="0"/>
              <w:snapToGrid w:val="0"/>
              <w:spacing w:line="400" w:lineRule="exact"/>
              <w:ind w:left="420"/>
              <w:jc w:val="center"/>
              <w:textAlignment w:val="auto"/>
              <w:rPr>
                <w:rFonts w:hint="eastAsia" w:ascii="方正仿宋_GB18030" w:hAnsi="方正仿宋_GB18030" w:eastAsia="方正仿宋_GB18030" w:cs="方正仿宋_GB18030"/>
                <w:color w:val="FF0000"/>
                <w:kern w:val="0"/>
                <w:szCs w:val="21"/>
              </w:rPr>
            </w:pPr>
            <w:r>
              <w:rPr>
                <w:rFonts w:hint="eastAsia" w:ascii="方正仿宋_GB18030" w:hAnsi="方正仿宋_GB18030" w:eastAsia="方正仿宋_GB18030" w:cs="方正仿宋_GB18030"/>
                <w:b/>
                <w:kern w:val="0"/>
                <w:sz w:val="24"/>
                <w:szCs w:val="21"/>
              </w:rPr>
              <w:t>其他说明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8"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color w:val="00B0F0"/>
                <w:kern w:val="0"/>
                <w:sz w:val="24"/>
                <w:szCs w:val="21"/>
              </w:rPr>
            </w:pPr>
            <w:r>
              <w:rPr>
                <w:rFonts w:hint="eastAsia" w:ascii="方正仿宋_GB18030" w:hAnsi="方正仿宋_GB18030" w:eastAsia="方正仿宋_GB18030" w:cs="方正仿宋_GB18030"/>
                <w:kern w:val="0"/>
                <w:sz w:val="24"/>
                <w:szCs w:val="21"/>
              </w:rPr>
              <w:t>分包</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方式一：</w:t>
            </w:r>
            <w:r>
              <w:rPr>
                <w:rFonts w:hint="eastAsia" w:ascii="方正仿宋_GB18030" w:hAnsi="方正仿宋_GB18030" w:eastAsia="方正仿宋_GB18030" w:cs="方正仿宋_GB18030"/>
                <w:kern w:val="0"/>
                <w:sz w:val="24"/>
                <w:szCs w:val="21"/>
                <w:lang w:eastAsia="zh-CN"/>
              </w:rPr>
              <w:t>☑</w:t>
            </w:r>
            <w:r>
              <w:rPr>
                <w:rFonts w:hint="eastAsia" w:ascii="方正仿宋_GB18030" w:hAnsi="方正仿宋_GB18030" w:eastAsia="方正仿宋_GB18030" w:cs="方正仿宋_GB18030"/>
                <w:kern w:val="0"/>
                <w:sz w:val="24"/>
                <w:szCs w:val="21"/>
              </w:rPr>
              <w:t>不允许；</w:t>
            </w:r>
          </w:p>
          <w:p>
            <w:pPr>
              <w:keepNext w:val="0"/>
              <w:keepLines w:val="0"/>
              <w:pageBreakBefore w:val="0"/>
              <w:widowControl w:val="0"/>
              <w:kinsoku/>
              <w:wordWrap/>
              <w:overflowPunct/>
              <w:topLinePunct w:val="0"/>
              <w:autoSpaceDE w:val="0"/>
              <w:autoSpaceDN w:val="0"/>
              <w:bidi w:val="0"/>
              <w:adjustRightIn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方式二：□允许：</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分包履行的具体内容：</w:t>
            </w:r>
            <w:r>
              <w:rPr>
                <w:rFonts w:hint="eastAsia" w:ascii="方正仿宋_GB18030" w:hAnsi="方正仿宋_GB18030" w:eastAsia="方正仿宋_GB18030" w:cs="方正仿宋_GB18030"/>
                <w:kern w:val="0"/>
                <w:sz w:val="24"/>
                <w:szCs w:val="21"/>
                <w:u w:val="single"/>
              </w:rPr>
              <w:t xml:space="preserve">          </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分包金额（比例）</w:t>
            </w:r>
            <w:r>
              <w:rPr>
                <w:rFonts w:hint="eastAsia" w:ascii="方正仿宋_GB18030" w:hAnsi="方正仿宋_GB18030" w:eastAsia="方正仿宋_GB18030" w:cs="方正仿宋_GB18030"/>
                <w:kern w:val="0"/>
                <w:sz w:val="24"/>
                <w:szCs w:val="21"/>
                <w:u w:val="single"/>
              </w:rPr>
              <w:t xml:space="preserve">      </w:t>
            </w:r>
            <w:r>
              <w:rPr>
                <w:rFonts w:hint="eastAsia" w:ascii="方正仿宋_GB18030" w:hAnsi="方正仿宋_GB18030" w:eastAsia="方正仿宋_GB18030" w:cs="方正仿宋_GB18030"/>
                <w:kern w:val="0"/>
                <w:sz w:val="24"/>
                <w:szCs w:val="21"/>
              </w:rPr>
              <w:t xml:space="preserve"> </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对分包人的资质要求：</w:t>
            </w:r>
            <w:r>
              <w:rPr>
                <w:rFonts w:hint="eastAsia" w:ascii="方正仿宋_GB18030" w:hAnsi="方正仿宋_GB18030" w:eastAsia="方正仿宋_GB18030" w:cs="方正仿宋_GB18030"/>
                <w:kern w:val="0"/>
                <w:sz w:val="24"/>
                <w:szCs w:val="21"/>
                <w:u w:val="single"/>
              </w:rPr>
              <w:t xml:space="preserve">          </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color w:val="00B0F0"/>
                <w:kern w:val="0"/>
                <w:sz w:val="24"/>
                <w:szCs w:val="21"/>
              </w:rPr>
            </w:pPr>
            <w:r>
              <w:rPr>
                <w:rFonts w:hint="eastAsia" w:ascii="方正仿宋_GB18030" w:hAnsi="方正仿宋_GB18030" w:eastAsia="方正仿宋_GB18030" w:cs="方正仿宋_GB18030"/>
                <w:kern w:val="0"/>
                <w:sz w:val="24"/>
                <w:szCs w:val="21"/>
              </w:rPr>
              <w:t>响应供应商应当在响应文件中载明拟在成交后将成交项目的非主体、非关键性工作分包的承担主体，分包承担主体应当具备相应资质条件且不得再次分包。</w:t>
            </w:r>
          </w:p>
        </w:tc>
      </w:tr>
    </w:tbl>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七、附件</w:t>
      </w:r>
    </w:p>
    <w:p>
      <w:pPr>
        <w:pStyle w:val="2"/>
        <w:numPr>
          <w:ilvl w:val="0"/>
          <w:numId w:val="5"/>
        </w:numPr>
        <w:rPr>
          <w:ins w:id="0" w:author="栾" w:date="2024-03-20T11:19:51Z"/>
          <w:rFonts w:hint="eastAsia"/>
          <w:lang w:val="en-US" w:eastAsia="zh-CN"/>
        </w:rPr>
      </w:pPr>
      <w:ins w:id="1" w:author="栾" w:date="2024-03-20T11:19:51Z">
        <w:r>
          <w:rPr>
            <w:rFonts w:hint="eastAsia"/>
            <w:lang w:val="en-US" w:eastAsia="zh-CN"/>
          </w:rPr>
          <w:t>报价清单</w:t>
        </w:r>
      </w:ins>
    </w:p>
    <w:p>
      <w:pPr>
        <w:pStyle w:val="2"/>
        <w:numPr>
          <w:ilvl w:val="0"/>
          <w:numId w:val="5"/>
        </w:numPr>
        <w:rPr>
          <w:ins w:id="2" w:author="栾" w:date="2024-03-20T11:19:51Z"/>
          <w:rFonts w:hint="default"/>
          <w:lang w:val="en-US" w:eastAsia="zh-CN"/>
        </w:rPr>
      </w:pPr>
      <w:ins w:id="3" w:author="栾" w:date="2024-03-20T11:19:51Z">
        <w:r>
          <w:rPr>
            <w:rFonts w:hint="eastAsia"/>
            <w:lang w:val="en-US" w:eastAsia="zh-CN"/>
          </w:rPr>
          <w:t>施工蓝图和设计相关文件</w:t>
        </w:r>
      </w:ins>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p>
    <w:p>
      <w:pPr>
        <w:rPr>
          <w:rFonts w:hint="eastAsia" w:ascii="仿宋_GB2312" w:hAnsi="仿宋_GB2312" w:eastAsia="仿宋_GB2312" w:cs="仿宋_GB2312"/>
        </w:rPr>
      </w:pPr>
      <w:r>
        <w:rPr>
          <w:rFonts w:hint="eastAsia" w:ascii="仿宋_GB2312" w:hAnsi="仿宋_GB2312" w:eastAsia="仿宋_GB2312" w:cs="仿宋_GB2312"/>
        </w:rPr>
        <w:br w:type="page"/>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15" w:name="_Toc8208"/>
      <w:r>
        <w:rPr>
          <w:rFonts w:hint="eastAsia" w:ascii="黑体" w:hAnsi="黑体" w:eastAsia="黑体" w:cs="黑体"/>
          <w:lang w:val="en-US" w:eastAsia="zh-CN"/>
        </w:rPr>
        <w:t>八、报价文件格式及装订顺序</w:t>
      </w:r>
      <w:bookmarkEnd w:id="15"/>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报价</w:t>
      </w:r>
      <w:r>
        <w:rPr>
          <w:rFonts w:hint="eastAsia" w:ascii="仿宋_GB2312" w:hAnsi="仿宋_GB2312" w:cs="仿宋_GB2312"/>
          <w:lang w:eastAsia="zh-CN"/>
        </w:rPr>
        <w:t>文件按下面提供格式填报，按顺序装订。</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eastAsia="zh-CN"/>
        </w:rPr>
        <w:t xml:space="preserve">文件袋封面 </w:t>
      </w:r>
      <w:r>
        <w:rPr>
          <w:rFonts w:hint="eastAsia" w:ascii="仿宋_GB2312" w:hAnsi="仿宋_GB2312" w:cs="仿宋_GB2312"/>
          <w:lang w:val="en-US" w:eastAsia="zh-CN"/>
        </w:rPr>
        <w:t>茂名市中医院新院区</w:t>
      </w:r>
      <w:r>
        <w:rPr>
          <w:rFonts w:hint="eastAsia" w:ascii="仿宋_GB2312" w:hAnsi="仿宋_GB2312" w:cs="仿宋_GB2312"/>
          <w:lang w:eastAsia="zh-CN"/>
        </w:rPr>
        <w:t>项目</w:t>
      </w:r>
      <w:r>
        <w:rPr>
          <w:rFonts w:hint="eastAsia" w:ascii="仿宋_GB2312" w:hAnsi="仿宋_GB2312" w:cs="仿宋_GB2312"/>
          <w:lang w:val="en-US" w:eastAsia="zh-CN"/>
        </w:rPr>
        <w:t>-</w:t>
      </w:r>
      <w:r>
        <w:rPr>
          <w:rFonts w:hint="eastAsia" w:ascii="仿宋_GB2312" w:hAnsi="仿宋_GB2312" w:cs="仿宋_GB2312"/>
          <w:u w:val="single"/>
          <w:lang w:val="en-US" w:eastAsia="zh-CN"/>
        </w:rPr>
        <w:t xml:space="preserve">       </w:t>
      </w:r>
      <w:r>
        <w:rPr>
          <w:rFonts w:hint="eastAsia" w:ascii="仿宋_GB2312" w:hAnsi="仿宋_GB2312" w:cs="仿宋_GB2312"/>
          <w:lang w:val="en-US" w:eastAsia="zh-CN"/>
        </w:rPr>
        <w:t>询价</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一</w:t>
      </w:r>
      <w:r>
        <w:rPr>
          <w:rFonts w:hint="eastAsia" w:ascii="仿宋_GB2312" w:hAnsi="仿宋_GB2312" w:cs="仿宋_GB2312"/>
          <w:lang w:eastAsia="zh-CN"/>
        </w:rPr>
        <w:t>：报价</w:t>
      </w:r>
      <w:r>
        <w:rPr>
          <w:rFonts w:hint="eastAsia" w:ascii="仿宋_GB2312" w:hAnsi="仿宋_GB2312" w:cs="仿宋_GB2312"/>
          <w:lang w:val="en-US" w:eastAsia="zh-CN"/>
        </w:rPr>
        <w:t>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二</w:t>
      </w:r>
      <w:r>
        <w:rPr>
          <w:rFonts w:hint="eastAsia" w:ascii="仿宋_GB2312" w:hAnsi="仿宋_GB2312" w:cs="仿宋_GB2312"/>
          <w:lang w:eastAsia="zh-CN"/>
        </w:rPr>
        <w:t>：工程量清单报价表；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三</w:t>
      </w:r>
      <w:r>
        <w:rPr>
          <w:rFonts w:hint="eastAsia" w:ascii="仿宋_GB2312" w:hAnsi="仿宋_GB2312" w:cs="仿宋_GB2312"/>
          <w:lang w:eastAsia="zh-CN"/>
        </w:rPr>
        <w:t>：企业相关证件（营业执照）；</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sectPr>
          <w:footerReference r:id="rId4" w:type="default"/>
          <w:pgSz w:w="11906" w:h="16838"/>
          <w:pgMar w:top="1213" w:right="1236" w:bottom="1440" w:left="1803" w:header="851" w:footer="992" w:gutter="0"/>
          <w:pgNumType w:fmt="numberInDash" w:start="1"/>
          <w:cols w:space="425" w:num="1"/>
          <w:docGrid w:type="lines" w:linePitch="312" w:charSpace="0"/>
        </w:sectPr>
      </w:pPr>
      <w:r>
        <w:rPr>
          <w:rFonts w:hint="eastAsia" w:ascii="仿宋_GB2312" w:hAnsi="仿宋_GB2312" w:cs="仿宋_GB2312"/>
          <w:lang w:val="en-US" w:eastAsia="zh-CN"/>
        </w:rPr>
        <w:t>四：</w:t>
      </w:r>
      <w:r>
        <w:rPr>
          <w:rFonts w:hint="eastAsia" w:ascii="仿宋_GB2312" w:hAnsi="仿宋_GB2312" w:cs="仿宋_GB2312"/>
          <w:lang w:eastAsia="zh-CN"/>
        </w:rPr>
        <w:t>提供</w:t>
      </w:r>
      <w:r>
        <w:rPr>
          <w:rFonts w:hint="eastAsia" w:ascii="仿宋_GB2312" w:hAnsi="仿宋_GB2312" w:cs="仿宋_GB2312"/>
          <w:lang w:val="en-US" w:eastAsia="zh-CN"/>
        </w:rPr>
        <w:t>2020</w:t>
      </w:r>
      <w:r>
        <w:rPr>
          <w:rFonts w:hint="eastAsia" w:ascii="仿宋_GB2312" w:hAnsi="仿宋_GB2312" w:cs="仿宋_GB2312"/>
          <w:lang w:eastAsia="zh-CN"/>
        </w:rPr>
        <w:t xml:space="preserve">年 </w:t>
      </w:r>
      <w:r>
        <w:rPr>
          <w:rFonts w:hint="eastAsia" w:ascii="仿宋_GB2312" w:hAnsi="仿宋_GB2312" w:cs="仿宋_GB2312"/>
          <w:lang w:val="en-US" w:eastAsia="zh-CN"/>
        </w:rPr>
        <w:t>1</w:t>
      </w:r>
      <w:r>
        <w:rPr>
          <w:rFonts w:hint="eastAsia" w:ascii="仿宋_GB2312" w:hAnsi="仿宋_GB2312" w:cs="仿宋_GB2312"/>
          <w:lang w:eastAsia="zh-CN"/>
        </w:rPr>
        <w:t xml:space="preserve"> 月至今（以合同签订日期为准）（</w:t>
      </w:r>
      <w:r>
        <w:rPr>
          <w:rFonts w:hint="eastAsia" w:ascii="仿宋_GB2312" w:hAnsi="仿宋_GB2312" w:cs="仿宋_GB2312"/>
          <w:lang w:val="en-US" w:eastAsia="zh-CN"/>
        </w:rPr>
        <w:t>3</w:t>
      </w:r>
      <w:r>
        <w:rPr>
          <w:rFonts w:hint="eastAsia" w:ascii="仿宋_GB2312" w:hAnsi="仿宋_GB2312" w:cs="仿宋_GB2312"/>
          <w:lang w:eastAsia="zh-CN"/>
        </w:rPr>
        <w:t>）个同类业务合同复印件。</w:t>
      </w:r>
      <w:r>
        <w:rPr>
          <w:rFonts w:hint="eastAsia" w:ascii="仿宋_GB2312" w:hAnsi="仿宋_GB2312" w:cs="仿宋_GB2312"/>
          <w:lang w:val="en-US" w:eastAsia="zh-CN"/>
        </w:rPr>
        <w:t>（注：业绩不少于3个）</w:t>
      </w:r>
    </w:p>
    <w:p>
      <w:pPr>
        <w:spacing w:line="360" w:lineRule="auto"/>
        <w:jc w:val="left"/>
        <w:rPr>
          <w:rFonts w:hint="default" w:ascii="黑体" w:hAnsi="Times New Roman" w:eastAsia="黑体" w:cs="Times New Roman"/>
          <w:bCs/>
          <w:sz w:val="36"/>
          <w:szCs w:val="36"/>
          <w:lang w:val="en-US" w:eastAsia="zh-CN"/>
        </w:rPr>
      </w:pPr>
      <w:r>
        <w:rPr>
          <w:rFonts w:hint="eastAsia" w:ascii="黑体" w:eastAsia="黑体"/>
          <w:bCs/>
          <w:sz w:val="36"/>
          <w:szCs w:val="36"/>
        </w:rPr>
        <w:t>项目名称：</w:t>
      </w:r>
      <w:r>
        <w:rPr>
          <w:rFonts w:hint="eastAsia" w:ascii="黑体" w:hAnsi="Times New Roman" w:eastAsia="黑体" w:cs="Times New Roman"/>
          <w:bCs/>
          <w:sz w:val="36"/>
          <w:szCs w:val="36"/>
          <w:lang w:val="en-US" w:eastAsia="zh-CN"/>
        </w:rPr>
        <w:t>茂名市中医院新院区</w:t>
      </w:r>
      <w:r>
        <w:rPr>
          <w:rFonts w:hint="eastAsia" w:ascii="黑体" w:hAnsi="Times New Roman" w:eastAsia="黑体" w:cs="Times New Roman"/>
          <w:bCs/>
          <w:sz w:val="36"/>
          <w:szCs w:val="36"/>
          <w:lang w:eastAsia="zh-CN"/>
        </w:rPr>
        <w:t>项目</w:t>
      </w:r>
      <w:r>
        <w:rPr>
          <w:rFonts w:hint="eastAsia" w:ascii="黑体" w:hAnsi="Times New Roman" w:eastAsia="黑体" w:cs="Times New Roman"/>
          <w:bCs/>
          <w:sz w:val="36"/>
          <w:szCs w:val="36"/>
          <w:lang w:val="en-US" w:eastAsia="zh-CN"/>
        </w:rPr>
        <w:t>-</w:t>
      </w:r>
      <w:r>
        <w:rPr>
          <w:rFonts w:hint="eastAsia" w:ascii="黑体" w:hAnsi="Times New Roman" w:eastAsia="黑体" w:cs="Times New Roman"/>
          <w:bCs/>
          <w:sz w:val="36"/>
          <w:szCs w:val="36"/>
          <w:u w:val="single"/>
          <w:lang w:val="en-US" w:eastAsia="zh-CN"/>
        </w:rPr>
        <w:t>材料设备（        ）</w:t>
      </w:r>
      <w:r>
        <w:rPr>
          <w:rFonts w:hint="eastAsia" w:ascii="黑体" w:hAnsi="Times New Roman" w:eastAsia="黑体" w:cs="Times New Roman"/>
          <w:bCs/>
          <w:sz w:val="36"/>
          <w:szCs w:val="36"/>
          <w:lang w:val="en-US" w:eastAsia="zh-CN"/>
        </w:rPr>
        <w:t>询价</w:t>
      </w:r>
    </w:p>
    <w:p>
      <w:pPr>
        <w:widowControl/>
        <w:jc w:val="left"/>
        <w:rPr>
          <w:rStyle w:val="9"/>
          <w:sz w:val="30"/>
          <w:szCs w:val="30"/>
        </w:rPr>
      </w:pPr>
    </w:p>
    <w:p>
      <w:pPr>
        <w:pStyle w:val="2"/>
      </w:pPr>
    </w:p>
    <w:p>
      <w:pPr>
        <w:jc w:val="center"/>
        <w:rPr>
          <w:rFonts w:ascii="文星仿宋" w:eastAsia="文星仿宋" w:cs="宋体"/>
          <w:sz w:val="96"/>
          <w:szCs w:val="96"/>
        </w:rPr>
      </w:pPr>
    </w:p>
    <w:p>
      <w:pPr>
        <w:pStyle w:val="2"/>
        <w:rPr>
          <w:rFonts w:ascii="文星仿宋" w:eastAsia="文星仿宋" w:cs="宋体"/>
          <w:sz w:val="96"/>
          <w:szCs w:val="96"/>
        </w:rPr>
      </w:pPr>
    </w:p>
    <w:p>
      <w:pPr>
        <w:pStyle w:val="2"/>
        <w:rPr>
          <w:rFonts w:ascii="文星仿宋" w:eastAsia="文星仿宋" w:cs="宋体"/>
          <w:sz w:val="96"/>
          <w:szCs w:val="96"/>
        </w:rPr>
      </w:pPr>
    </w:p>
    <w:p>
      <w:pPr>
        <w:jc w:val="center"/>
        <w:rPr>
          <w:rFonts w:hint="eastAsia" w:ascii="黑体" w:eastAsia="黑体"/>
          <w:b/>
          <w:bCs/>
          <w:kern w:val="0"/>
          <w:sz w:val="72"/>
          <w:szCs w:val="72"/>
        </w:rPr>
      </w:pPr>
      <w:r>
        <w:rPr>
          <w:rFonts w:hint="eastAsia" w:ascii="黑体" w:eastAsia="黑体"/>
          <w:b/>
          <w:bCs/>
          <w:kern w:val="0"/>
          <w:sz w:val="72"/>
          <w:szCs w:val="72"/>
          <w:lang w:val="en-US" w:eastAsia="zh-CN"/>
        </w:rPr>
        <w:t>报 价</w:t>
      </w:r>
      <w:r>
        <w:rPr>
          <w:rFonts w:hint="eastAsia" w:ascii="黑体" w:eastAsia="黑体"/>
          <w:b/>
          <w:bCs/>
          <w:kern w:val="0"/>
          <w:sz w:val="72"/>
          <w:szCs w:val="72"/>
        </w:rPr>
        <w:t xml:space="preserve"> 文 件</w:t>
      </w:r>
    </w:p>
    <w:p>
      <w:pPr>
        <w:jc w:val="center"/>
        <w:rPr>
          <w:sz w:val="84"/>
          <w:szCs w:val="84"/>
        </w:rPr>
      </w:pPr>
    </w:p>
    <w:p>
      <w:pPr>
        <w:pStyle w:val="6"/>
        <w:rPr>
          <w:sz w:val="84"/>
          <w:szCs w:val="84"/>
        </w:rPr>
      </w:pPr>
    </w:p>
    <w:p>
      <w:pPr>
        <w:pStyle w:val="6"/>
        <w:rPr>
          <w:sz w:val="84"/>
          <w:szCs w:val="84"/>
        </w:rPr>
      </w:pPr>
    </w:p>
    <w:p>
      <w:pPr>
        <w:pStyle w:val="6"/>
        <w:rPr>
          <w:sz w:val="84"/>
          <w:szCs w:val="84"/>
        </w:rPr>
      </w:pPr>
    </w:p>
    <w:p>
      <w:pPr>
        <w:pStyle w:val="6"/>
        <w:rPr>
          <w:sz w:val="84"/>
          <w:szCs w:val="84"/>
        </w:rPr>
      </w:pPr>
    </w:p>
    <w:p>
      <w:pPr>
        <w:pStyle w:val="6"/>
        <w:rPr>
          <w:sz w:val="84"/>
          <w:szCs w:val="84"/>
        </w:rPr>
      </w:pPr>
    </w:p>
    <w:p>
      <w:pPr>
        <w:pStyle w:val="6"/>
        <w:rPr>
          <w:sz w:val="84"/>
          <w:szCs w:val="84"/>
        </w:rPr>
      </w:pPr>
    </w:p>
    <w:p>
      <w:pPr>
        <w:pStyle w:val="6"/>
        <w:rPr>
          <w:sz w:val="84"/>
          <w:szCs w:val="84"/>
        </w:rPr>
      </w:pPr>
    </w:p>
    <w:p>
      <w:pPr>
        <w:pStyle w:val="6"/>
        <w:rPr>
          <w:sz w:val="84"/>
          <w:szCs w:val="84"/>
        </w:rPr>
      </w:pPr>
    </w:p>
    <w:p>
      <w:pPr>
        <w:pStyle w:val="6"/>
        <w:rPr>
          <w:sz w:val="84"/>
          <w:szCs w:val="84"/>
        </w:rPr>
      </w:pPr>
    </w:p>
    <w:p>
      <w:pPr>
        <w:pStyle w:val="6"/>
        <w:rPr>
          <w:sz w:val="84"/>
          <w:szCs w:val="84"/>
        </w:rPr>
      </w:pPr>
    </w:p>
    <w:p>
      <w:pPr>
        <w:pStyle w:val="6"/>
        <w:rPr>
          <w:sz w:val="84"/>
          <w:szCs w:val="84"/>
        </w:rPr>
      </w:pPr>
    </w:p>
    <w:p>
      <w:pPr>
        <w:pStyle w:val="6"/>
        <w:rPr>
          <w:sz w:val="84"/>
          <w:szCs w:val="84"/>
        </w:rPr>
      </w:pPr>
    </w:p>
    <w:p>
      <w:pPr>
        <w:pStyle w:val="6"/>
        <w:rPr>
          <w:sz w:val="84"/>
          <w:szCs w:val="84"/>
        </w:rPr>
      </w:pPr>
    </w:p>
    <w:p>
      <w:pPr>
        <w:pStyle w:val="6"/>
        <w:rPr>
          <w:sz w:val="84"/>
          <w:szCs w:val="84"/>
        </w:rPr>
      </w:pPr>
    </w:p>
    <w:p>
      <w:pPr>
        <w:pStyle w:val="6"/>
        <w:ind w:left="0" w:firstLine="0"/>
        <w:rPr>
          <w:sz w:val="84"/>
          <w:szCs w:val="84"/>
        </w:rPr>
      </w:pPr>
    </w:p>
    <w:p>
      <w:pPr>
        <w:pStyle w:val="6"/>
        <w:rPr>
          <w:sz w:val="84"/>
          <w:szCs w:val="84"/>
        </w:rPr>
      </w:pPr>
    </w:p>
    <w:p>
      <w:pPr>
        <w:pStyle w:val="6"/>
        <w:rPr>
          <w:sz w:val="84"/>
          <w:szCs w:val="84"/>
        </w:rPr>
      </w:pPr>
    </w:p>
    <w:p>
      <w:pPr>
        <w:pStyle w:val="6"/>
        <w:rPr>
          <w:sz w:val="84"/>
          <w:szCs w:val="84"/>
        </w:rPr>
      </w:pPr>
    </w:p>
    <w:p>
      <w:pPr>
        <w:ind w:firstLine="703" w:firstLineChars="250"/>
        <w:rPr>
          <w:rFonts w:hint="eastAsia" w:ascii="黑体" w:eastAsia="黑体"/>
          <w:b/>
          <w:bCs/>
          <w:kern w:val="0"/>
          <w:sz w:val="28"/>
          <w:szCs w:val="28"/>
          <w:u w:val="single"/>
        </w:rPr>
      </w:pPr>
      <w:r>
        <w:rPr>
          <w:rFonts w:hint="eastAsia" w:ascii="黑体" w:eastAsia="黑体"/>
          <w:b/>
          <w:bCs/>
          <w:kern w:val="0"/>
          <w:sz w:val="28"/>
          <w:szCs w:val="28"/>
          <w:lang w:val="en-US" w:eastAsia="zh-CN"/>
        </w:rPr>
        <w:t>报价</w:t>
      </w:r>
      <w:r>
        <w:rPr>
          <w:rFonts w:hint="eastAsia" w:ascii="黑体" w:eastAsia="黑体"/>
          <w:b/>
          <w:bCs/>
          <w:kern w:val="0"/>
          <w:sz w:val="28"/>
          <w:szCs w:val="28"/>
        </w:rPr>
        <w:t>单位：</w:t>
      </w:r>
      <w:r>
        <w:rPr>
          <w:rFonts w:hint="eastAsia" w:ascii="黑体" w:eastAsia="黑体"/>
          <w:b/>
          <w:bCs/>
          <w:kern w:val="0"/>
          <w:sz w:val="28"/>
          <w:szCs w:val="28"/>
          <w:u w:val="single"/>
        </w:rPr>
        <w:t xml:space="preserve">                                （盖章）</w:t>
      </w:r>
    </w:p>
    <w:p>
      <w:pPr>
        <w:ind w:firstLine="703" w:firstLineChars="250"/>
      </w:pPr>
      <w:r>
        <w:rPr>
          <w:rFonts w:hint="eastAsia" w:ascii="黑体" w:eastAsia="黑体"/>
          <w:b/>
          <w:bCs/>
          <w:kern w:val="0"/>
          <w:sz w:val="28"/>
          <w:szCs w:val="28"/>
          <w:u w:val="none"/>
        </w:rPr>
        <w:t>日    期：</w:t>
      </w:r>
      <w:r>
        <w:rPr>
          <w:rFonts w:hint="eastAsia" w:ascii="黑体" w:eastAsia="黑体"/>
          <w:b/>
          <w:bCs/>
          <w:kern w:val="0"/>
          <w:sz w:val="28"/>
          <w:szCs w:val="28"/>
          <w:u w:val="single"/>
        </w:rPr>
        <w:t xml:space="preserve">        年     月     日                </w:t>
      </w:r>
    </w:p>
    <w:p>
      <w:pPr>
        <w:rPr>
          <w:rFonts w:hint="eastAsia" w:ascii="文星仿宋" w:eastAsia="文星仿宋" w:cs="宋体"/>
          <w:bCs/>
          <w:sz w:val="24"/>
        </w:rPr>
      </w:pPr>
      <w:r>
        <w:rPr>
          <w:rFonts w:hint="eastAsia" w:ascii="文星仿宋" w:eastAsia="文星仿宋" w:cs="宋体"/>
          <w:bCs/>
          <w:sz w:val="24"/>
        </w:rPr>
        <w:br w:type="page"/>
      </w:r>
    </w:p>
    <w:p>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投标</w:t>
      </w:r>
      <w:r>
        <w:rPr>
          <w:rFonts w:hint="eastAsia" w:ascii="仿宋_GB2312" w:hAnsi="仿宋_GB2312" w:eastAsia="仿宋_GB2312" w:cs="仿宋_GB2312"/>
          <w:color w:val="auto"/>
          <w:sz w:val="28"/>
          <w:szCs w:val="28"/>
          <w:highlight w:val="none"/>
        </w:rPr>
        <w:t>文件请按以下要求的顺序和格式制作。</w:t>
      </w:r>
    </w:p>
    <w:tbl>
      <w:tblPr>
        <w:tblStyle w:val="7"/>
        <w:tblW w:w="8367" w:type="dxa"/>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6518"/>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trPr>
        <w:tc>
          <w:tcPr>
            <w:tcW w:w="785" w:type="dxa"/>
            <w:noWrap w:val="0"/>
            <w:vAlign w:val="center"/>
          </w:tcPr>
          <w:p>
            <w:pPr>
              <w:widowControl/>
              <w:spacing w:line="360" w:lineRule="auto"/>
              <w:jc w:val="center"/>
              <w:rPr>
                <w:rFonts w:hint="eastAsia" w:ascii="仿宋_GB2312" w:hAnsi="仿宋_GB2312" w:eastAsia="仿宋_GB2312" w:cs="仿宋_GB2312"/>
                <w:b/>
                <w:bCs/>
                <w:color w:val="auto"/>
                <w:kern w:val="0"/>
                <w:sz w:val="28"/>
                <w:szCs w:val="28"/>
                <w:highlight w:val="none"/>
              </w:rPr>
            </w:pPr>
            <w:r>
              <w:rPr>
                <w:rFonts w:hint="eastAsia" w:ascii="仿宋_GB2312" w:hAnsi="仿宋_GB2312" w:eastAsia="仿宋_GB2312" w:cs="仿宋_GB2312"/>
                <w:b/>
                <w:bCs/>
                <w:color w:val="auto"/>
                <w:kern w:val="0"/>
                <w:sz w:val="28"/>
                <w:szCs w:val="28"/>
                <w:highlight w:val="none"/>
              </w:rPr>
              <w:t>序号</w:t>
            </w:r>
          </w:p>
        </w:tc>
        <w:tc>
          <w:tcPr>
            <w:tcW w:w="6518" w:type="dxa"/>
            <w:noWrap w:val="0"/>
            <w:vAlign w:val="center"/>
          </w:tcPr>
          <w:p>
            <w:pPr>
              <w:widowControl/>
              <w:spacing w:line="360" w:lineRule="auto"/>
              <w:jc w:val="center"/>
              <w:rPr>
                <w:rFonts w:hint="eastAsia" w:ascii="仿宋_GB2312" w:hAnsi="仿宋_GB2312" w:eastAsia="仿宋_GB2312" w:cs="仿宋_GB2312"/>
                <w:b/>
                <w:bCs/>
                <w:color w:val="auto"/>
                <w:kern w:val="0"/>
                <w:sz w:val="28"/>
                <w:szCs w:val="28"/>
                <w:highlight w:val="none"/>
              </w:rPr>
            </w:pPr>
            <w:r>
              <w:rPr>
                <w:rFonts w:hint="eastAsia" w:ascii="仿宋_GB2312" w:hAnsi="仿宋_GB2312" w:eastAsia="仿宋_GB2312" w:cs="仿宋_GB2312"/>
                <w:b/>
                <w:bCs/>
                <w:color w:val="auto"/>
                <w:kern w:val="0"/>
                <w:sz w:val="28"/>
                <w:szCs w:val="28"/>
                <w:highlight w:val="none"/>
              </w:rPr>
              <w:t>内      容</w:t>
            </w:r>
          </w:p>
        </w:tc>
        <w:tc>
          <w:tcPr>
            <w:tcW w:w="1064" w:type="dxa"/>
            <w:noWrap w:val="0"/>
            <w:vAlign w:val="center"/>
          </w:tcPr>
          <w:p>
            <w:pPr>
              <w:widowControl/>
              <w:spacing w:line="360" w:lineRule="auto"/>
              <w:jc w:val="center"/>
              <w:rPr>
                <w:rFonts w:hint="eastAsia" w:ascii="仿宋_GB2312" w:hAnsi="仿宋_GB2312" w:eastAsia="仿宋_GB2312" w:cs="仿宋_GB2312"/>
                <w:b/>
                <w:bCs/>
                <w:color w:val="auto"/>
                <w:kern w:val="0"/>
                <w:sz w:val="28"/>
                <w:szCs w:val="28"/>
                <w:highlight w:val="none"/>
              </w:rPr>
            </w:pPr>
            <w:r>
              <w:rPr>
                <w:rFonts w:hint="eastAsia" w:ascii="仿宋_GB2312" w:hAnsi="仿宋_GB2312" w:eastAsia="仿宋_GB2312" w:cs="仿宋_GB2312"/>
                <w:b/>
                <w:bCs/>
                <w:color w:val="auto"/>
                <w:kern w:val="0"/>
                <w:sz w:val="28"/>
                <w:szCs w:val="28"/>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lang w:val="en-US" w:eastAsia="zh-CN"/>
              </w:rPr>
              <w:t>询价</w:t>
            </w:r>
            <w:r>
              <w:rPr>
                <w:rFonts w:hint="eastAsia" w:ascii="仿宋_GB2312" w:hAnsi="仿宋_GB2312" w:eastAsia="仿宋_GB2312" w:cs="仿宋_GB2312"/>
                <w:color w:val="auto"/>
                <w:kern w:val="0"/>
                <w:sz w:val="28"/>
                <w:szCs w:val="28"/>
                <w:highlight w:val="none"/>
                <w:lang w:eastAsia="zh-CN"/>
              </w:rPr>
              <w:t>文件封面</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目录</w:t>
            </w:r>
            <w:r>
              <w:rPr>
                <w:rFonts w:hint="eastAsia" w:ascii="仿宋_GB2312" w:hAnsi="仿宋_GB2312" w:eastAsia="仿宋_GB2312" w:cs="仿宋_GB2312"/>
                <w:color w:val="auto"/>
                <w:kern w:val="0"/>
                <w:sz w:val="28"/>
                <w:szCs w:val="28"/>
                <w:highlight w:val="none"/>
                <w:lang w:eastAsia="zh-CN"/>
              </w:rPr>
              <w:t>（可直接摘录本页）</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default" w:ascii="仿宋_GB2312" w:hAnsi="仿宋_GB2312" w:eastAsia="仿宋_GB2312" w:cs="仿宋_GB2312"/>
                <w:color w:val="auto"/>
                <w:kern w:val="0"/>
                <w:sz w:val="28"/>
                <w:szCs w:val="28"/>
                <w:highlight w:val="none"/>
                <w:lang w:val="en-US" w:eastAsia="zh-CN" w:bidi="ar-SA"/>
              </w:rPr>
            </w:pPr>
            <w:r>
              <w:rPr>
                <w:rFonts w:hint="eastAsia" w:ascii="仿宋_GB2312" w:hAnsi="仿宋_GB2312" w:cs="仿宋_GB2312"/>
                <w:color w:val="auto"/>
                <w:kern w:val="0"/>
                <w:sz w:val="28"/>
                <w:szCs w:val="28"/>
                <w:highlight w:val="none"/>
                <w:lang w:val="en-US" w:eastAsia="zh-CN"/>
              </w:rPr>
              <w:t>询价</w:t>
            </w:r>
            <w:r>
              <w:rPr>
                <w:rFonts w:hint="eastAsia" w:ascii="仿宋_GB2312" w:hAnsi="仿宋_GB2312" w:eastAsia="仿宋_GB2312" w:cs="仿宋_GB2312"/>
                <w:color w:val="auto"/>
                <w:kern w:val="0"/>
                <w:sz w:val="28"/>
                <w:szCs w:val="28"/>
                <w:highlight w:val="none"/>
                <w:lang w:eastAsia="zh-CN"/>
              </w:rPr>
              <w:t>报价</w:t>
            </w:r>
            <w:r>
              <w:rPr>
                <w:rFonts w:hint="eastAsia" w:ascii="仿宋_GB2312" w:hAnsi="仿宋_GB2312" w:eastAsia="仿宋_GB2312" w:cs="仿宋_GB2312"/>
                <w:color w:val="auto"/>
                <w:kern w:val="0"/>
                <w:sz w:val="28"/>
                <w:szCs w:val="28"/>
                <w:highlight w:val="none"/>
                <w:lang w:val="en-US" w:eastAsia="zh-CN"/>
              </w:rPr>
              <w:t>书</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default"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lang w:eastAsia="zh-CN"/>
              </w:rPr>
              <w:t>营业执照</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lang w:val="en-US" w:eastAsia="zh-CN"/>
              </w:rPr>
              <w:t>工程量清单报价表</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default"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rPr>
              <w:t>企业业绩</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bl>
    <w:p>
      <w:pPr>
        <w:rPr>
          <w:rFonts w:hint="eastAsia" w:ascii="方正仿宋_GB18030" w:hAnsi="方正仿宋_GB18030" w:eastAsia="方正仿宋_GB18030" w:cs="方正仿宋_GB18030"/>
          <w:b/>
          <w:sz w:val="30"/>
          <w:szCs w:val="30"/>
        </w:rPr>
      </w:pPr>
      <w:r>
        <w:rPr>
          <w:rFonts w:hint="eastAsia" w:ascii="方正仿宋_GB18030" w:hAnsi="方正仿宋_GB18030" w:eastAsia="方正仿宋_GB18030" w:cs="方正仿宋_GB18030"/>
          <w:b/>
          <w:sz w:val="30"/>
          <w:szCs w:val="30"/>
        </w:rPr>
        <w:br w:type="page"/>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附</w:t>
      </w:r>
      <w:bookmarkStart w:id="16" w:name="_Toc267261692"/>
      <w:bookmarkStart w:id="17" w:name="_Toc296944564"/>
      <w:bookmarkStart w:id="18" w:name="_Toc296347224"/>
      <w:bookmarkStart w:id="19" w:name="_Toc296346726"/>
      <w:bookmarkStart w:id="20" w:name="_Toc296503225"/>
      <w:bookmarkStart w:id="21" w:name="_Toc296891265"/>
      <w:bookmarkStart w:id="22" w:name="_Toc296891053"/>
      <w:r>
        <w:rPr>
          <w:rFonts w:hint="eastAsia" w:ascii="黑体" w:hAnsi="黑体" w:eastAsia="黑体" w:cs="黑体"/>
          <w:lang w:val="en-US" w:eastAsia="zh-CN"/>
        </w:rPr>
        <w:t>件1：</w:t>
      </w:r>
    </w:p>
    <w:bookmarkEnd w:id="16"/>
    <w:bookmarkEnd w:id="17"/>
    <w:bookmarkEnd w:id="18"/>
    <w:bookmarkEnd w:id="19"/>
    <w:bookmarkEnd w:id="20"/>
    <w:bookmarkEnd w:id="21"/>
    <w:bookmarkEnd w:id="22"/>
    <w:p>
      <w:pPr>
        <w:keepNext/>
        <w:keepLines/>
        <w:spacing w:line="360" w:lineRule="auto"/>
        <w:jc w:val="center"/>
        <w:outlineLvl w:val="0"/>
        <w:rPr>
          <w:bCs/>
          <w:sz w:val="36"/>
          <w:szCs w:val="36"/>
        </w:rPr>
      </w:pPr>
      <w:bookmarkStart w:id="23" w:name="_Toc11396"/>
      <w:r>
        <w:rPr>
          <w:rFonts w:hint="eastAsia"/>
          <w:bCs/>
          <w:sz w:val="36"/>
          <w:szCs w:val="36"/>
          <w:lang w:val="en-US" w:eastAsia="zh-CN"/>
        </w:rPr>
        <w:t>询价</w:t>
      </w:r>
      <w:r>
        <w:rPr>
          <w:rFonts w:hint="eastAsia"/>
          <w:bCs/>
          <w:sz w:val="36"/>
          <w:szCs w:val="36"/>
        </w:rPr>
        <w:t>报价书</w:t>
      </w:r>
      <w:bookmarkEnd w:id="23"/>
    </w:p>
    <w:p>
      <w:pPr>
        <w:widowControl/>
        <w:spacing w:before="100" w:beforeAutospacing="1" w:after="100" w:afterAutospacing="1" w:line="480" w:lineRule="auto"/>
        <w:jc w:val="left"/>
        <w:outlineLvl w:val="0"/>
        <w:rPr>
          <w:rFonts w:hint="eastAsia" w:ascii="宋体" w:hAnsi="宋体" w:eastAsia="宋体" w:cs="宋体"/>
          <w:bCs/>
          <w:sz w:val="28"/>
          <w:szCs w:val="28"/>
          <w:u w:val="single"/>
        </w:rPr>
      </w:pPr>
      <w:bookmarkStart w:id="24" w:name="_Toc27842"/>
      <w:r>
        <w:rPr>
          <w:rFonts w:hint="eastAsia" w:ascii="宋体" w:hAnsi="宋体" w:cs="宋体"/>
          <w:bCs/>
          <w:sz w:val="28"/>
          <w:szCs w:val="28"/>
        </w:rPr>
        <w:t>致</w:t>
      </w:r>
      <w:r>
        <w:rPr>
          <w:rFonts w:hint="eastAsia" w:ascii="宋体" w:hAnsi="宋体" w:cs="宋体"/>
          <w:bCs/>
          <w:sz w:val="28"/>
          <w:szCs w:val="28"/>
          <w:lang w:val="en-US" w:eastAsia="zh-CN"/>
        </w:rPr>
        <w:t>询价</w:t>
      </w:r>
      <w:r>
        <w:rPr>
          <w:rFonts w:hint="eastAsia" w:ascii="宋体" w:hAnsi="宋体" w:cs="宋体"/>
          <w:bCs/>
          <w:sz w:val="28"/>
          <w:szCs w:val="28"/>
        </w:rPr>
        <w:t>人：</w:t>
      </w:r>
      <w:r>
        <w:rPr>
          <w:rFonts w:hint="eastAsia" w:ascii="宋体" w:hAnsi="宋体" w:eastAsia="宋体" w:cs="宋体"/>
          <w:bCs/>
          <w:sz w:val="28"/>
          <w:szCs w:val="28"/>
          <w:u w:val="single"/>
          <w:lang w:val="en-US" w:eastAsia="zh-CN"/>
        </w:rPr>
        <w:t>中量工程咨询有限公司</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宋体" w:hAnsi="宋体" w:cs="宋体"/>
          <w:bCs/>
          <w:sz w:val="28"/>
          <w:szCs w:val="28"/>
        </w:rPr>
      </w:pPr>
      <w:r>
        <w:rPr>
          <w:rFonts w:hint="eastAsia" w:ascii="宋体" w:hAnsi="宋体" w:cs="宋体"/>
          <w:bCs/>
          <w:sz w:val="28"/>
          <w:szCs w:val="28"/>
        </w:rPr>
        <w:t>我单位已详细阅读了</w:t>
      </w:r>
      <w:r>
        <w:rPr>
          <w:rFonts w:hint="eastAsia" w:ascii="宋体" w:hAnsi="宋体" w:eastAsia="宋体" w:cs="宋体"/>
          <w:bCs/>
          <w:sz w:val="28"/>
          <w:szCs w:val="28"/>
          <w:u w:val="single"/>
          <w:lang w:val="en-US" w:eastAsia="zh-CN"/>
        </w:rPr>
        <w:t>茂名市中医院新院区</w:t>
      </w:r>
      <w:r>
        <w:rPr>
          <w:rFonts w:hint="eastAsia" w:ascii="宋体" w:hAnsi="宋体" w:eastAsia="宋体" w:cs="宋体"/>
          <w:bCs/>
          <w:sz w:val="28"/>
          <w:szCs w:val="28"/>
          <w:u w:val="single"/>
          <w:lang w:eastAsia="zh-CN"/>
        </w:rPr>
        <w:t>项目</w:t>
      </w:r>
      <w:r>
        <w:rPr>
          <w:rFonts w:hint="eastAsia" w:ascii="宋体" w:hAnsi="宋体" w:eastAsia="宋体" w:cs="宋体"/>
          <w:bCs/>
          <w:sz w:val="28"/>
          <w:szCs w:val="28"/>
          <w:u w:val="single"/>
          <w:lang w:val="en-US" w:eastAsia="zh-CN"/>
        </w:rPr>
        <w:t>-材料设备（        ）询价</w:t>
      </w:r>
      <w:r>
        <w:rPr>
          <w:rFonts w:hint="eastAsia" w:ascii="宋体" w:hAnsi="宋体" w:cs="宋体"/>
          <w:bCs/>
          <w:sz w:val="28"/>
          <w:szCs w:val="28"/>
        </w:rPr>
        <w:t>文件，愿意以:总价人民币大写：</w:t>
      </w:r>
      <w:r>
        <w:rPr>
          <w:rFonts w:hint="eastAsia" w:ascii="宋体" w:hAnsi="宋体" w:cs="宋体"/>
          <w:bCs/>
          <w:sz w:val="28"/>
          <w:szCs w:val="28"/>
          <w:u w:val="single"/>
        </w:rPr>
        <w:t xml:space="preserve">   佰  拾  万  仟  佰  拾  元  角  分 （小写￥              ）</w:t>
      </w:r>
      <w:r>
        <w:rPr>
          <w:rFonts w:hint="eastAsia" w:ascii="宋体" w:hAnsi="宋体" w:cs="宋体"/>
          <w:bCs/>
          <w:sz w:val="28"/>
          <w:szCs w:val="28"/>
        </w:rPr>
        <w:t>按照</w:t>
      </w:r>
      <w:r>
        <w:rPr>
          <w:rFonts w:hint="eastAsia" w:ascii="宋体" w:hAnsi="宋体" w:cs="宋体"/>
          <w:bCs/>
          <w:sz w:val="28"/>
          <w:szCs w:val="28"/>
          <w:lang w:val="en-US" w:eastAsia="zh-CN"/>
        </w:rPr>
        <w:t>询价文件</w:t>
      </w:r>
      <w:r>
        <w:rPr>
          <w:rFonts w:hint="eastAsia" w:ascii="宋体" w:hAnsi="宋体" w:cs="宋体"/>
          <w:bCs/>
          <w:sz w:val="28"/>
          <w:szCs w:val="28"/>
        </w:rPr>
        <w:t>、国家相关行业规范承接上述项目。</w:t>
      </w:r>
    </w:p>
    <w:p>
      <w:pPr>
        <w:spacing w:line="640" w:lineRule="exact"/>
        <w:ind w:right="-89" w:firstLine="2800" w:firstLineChars="1000"/>
        <w:jc w:val="left"/>
        <w:rPr>
          <w:rFonts w:ascii="宋体" w:hAnsi="宋体" w:cs="宋体"/>
          <w:bCs/>
          <w:sz w:val="28"/>
          <w:szCs w:val="28"/>
        </w:rPr>
      </w:pPr>
    </w:p>
    <w:p>
      <w:pPr>
        <w:spacing w:line="640" w:lineRule="exact"/>
        <w:ind w:right="-89" w:firstLine="2800" w:firstLineChars="1000"/>
        <w:jc w:val="left"/>
        <w:rPr>
          <w:rFonts w:ascii="宋体" w:hAnsi="宋体" w:cs="宋体"/>
          <w:bCs/>
          <w:sz w:val="28"/>
          <w:szCs w:val="28"/>
        </w:rPr>
      </w:pPr>
    </w:p>
    <w:p>
      <w:pPr>
        <w:spacing w:line="640" w:lineRule="exact"/>
        <w:ind w:right="-89" w:firstLine="2800" w:firstLineChars="1000"/>
        <w:jc w:val="left"/>
        <w:rPr>
          <w:rFonts w:ascii="宋体" w:hAnsi="宋体" w:cs="宋体"/>
          <w:bCs/>
          <w:sz w:val="28"/>
          <w:szCs w:val="28"/>
        </w:rPr>
      </w:pPr>
      <w:r>
        <w:rPr>
          <w:rFonts w:hint="eastAsia" w:ascii="宋体" w:hAnsi="宋体" w:cs="宋体"/>
          <w:bCs/>
          <w:sz w:val="28"/>
          <w:szCs w:val="28"/>
        </w:rPr>
        <w:t xml:space="preserve">         </w:t>
      </w:r>
      <w:r>
        <w:rPr>
          <w:rFonts w:hint="eastAsia" w:ascii="宋体" w:hAnsi="宋体" w:cs="宋体"/>
          <w:bCs/>
          <w:sz w:val="28"/>
          <w:szCs w:val="28"/>
          <w:lang w:val="en-US" w:eastAsia="zh-CN"/>
        </w:rPr>
        <w:t>报价</w:t>
      </w:r>
      <w:r>
        <w:rPr>
          <w:rFonts w:hint="eastAsia" w:ascii="宋体" w:hAnsi="宋体" w:cs="宋体"/>
          <w:bCs/>
          <w:sz w:val="28"/>
          <w:szCs w:val="28"/>
        </w:rPr>
        <w:t>人盖章：</w:t>
      </w:r>
    </w:p>
    <w:p>
      <w:pPr>
        <w:spacing w:line="640" w:lineRule="exact"/>
        <w:ind w:left="6699" w:leftChars="256" w:right="-89" w:hanging="5880" w:hangingChars="2100"/>
        <w:jc w:val="left"/>
        <w:rPr>
          <w:rFonts w:ascii="宋体" w:hAnsi="宋体"/>
          <w:b/>
          <w:sz w:val="28"/>
          <w:szCs w:val="28"/>
        </w:rPr>
      </w:pPr>
      <w:r>
        <w:rPr>
          <w:rFonts w:hint="eastAsia" w:ascii="宋体" w:hAnsi="宋体" w:cs="宋体"/>
          <w:bCs/>
          <w:sz w:val="28"/>
          <w:szCs w:val="28"/>
        </w:rPr>
        <w:t xml:space="preserve">                                            年  月  日</w:t>
      </w:r>
      <w:r>
        <w:rPr>
          <w:rFonts w:ascii="宋体" w:hAnsi="宋体"/>
          <w:b/>
          <w:sz w:val="28"/>
          <w:szCs w:val="28"/>
        </w:rPr>
        <w:t xml:space="preserve"> </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left"/>
        <w:textAlignment w:val="auto"/>
        <w:rPr>
          <w:rFonts w:ascii="Calibri" w:hAnsi="Calibri" w:eastAsia="宋体" w:cs="Times New Roman"/>
          <w:color w:val="auto"/>
          <w:kern w:val="2"/>
          <w:sz w:val="24"/>
          <w:szCs w:val="24"/>
          <w:lang w:val="en-US" w:eastAsia="zh-CN" w:bidi="ar-SA"/>
        </w:rPr>
      </w:pPr>
      <w:r>
        <w:rPr>
          <w:rFonts w:ascii="宋体" w:hAnsi="宋体"/>
          <w:b/>
          <w:sz w:val="24"/>
        </w:rPr>
        <w:br w:type="page"/>
      </w:r>
      <w:r>
        <w:rPr>
          <w:rFonts w:hint="eastAsia" w:ascii="黑体" w:hAnsi="黑体" w:eastAsia="黑体" w:cs="黑体"/>
          <w:lang w:val="en-US" w:eastAsia="zh-CN"/>
        </w:rPr>
        <w:t>附件2：</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center"/>
        <w:textAlignment w:val="auto"/>
        <w:rPr>
          <w:rFonts w:hint="eastAsia" w:ascii="Calibri" w:hAnsi="Calibri" w:eastAsia="宋体" w:cs="Times New Roman"/>
          <w:color w:val="auto"/>
          <w:kern w:val="2"/>
          <w:sz w:val="32"/>
          <w:szCs w:val="36"/>
          <w:lang w:val="en-US" w:eastAsia="zh-CN" w:bidi="ar-SA"/>
        </w:rPr>
      </w:pPr>
      <w:r>
        <w:rPr>
          <w:rFonts w:hint="eastAsia" w:ascii="Calibri" w:hAnsi="Calibri" w:eastAsia="宋体" w:cs="Times New Roman"/>
          <w:color w:val="auto"/>
          <w:kern w:val="2"/>
          <w:sz w:val="32"/>
          <w:szCs w:val="36"/>
          <w:lang w:val="en-US" w:eastAsia="zh-CN" w:bidi="ar-SA"/>
        </w:rPr>
        <w:t>营业执照</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left"/>
        <w:textAlignment w:val="auto"/>
        <w:rPr>
          <w:rFonts w:ascii="Calibri" w:hAnsi="Calibri" w:eastAsia="宋体" w:cs="Times New Roman"/>
          <w:color w:val="auto"/>
          <w:kern w:val="2"/>
          <w:sz w:val="24"/>
          <w:szCs w:val="24"/>
          <w:lang w:val="en-US" w:eastAsia="zh-CN" w:bidi="ar-SA"/>
        </w:rPr>
      </w:pPr>
      <w:r>
        <w:rPr>
          <w:rFonts w:hint="eastAsia" w:ascii="Calibri" w:hAnsi="Calibri" w:eastAsia="宋体" w:cs="Times New Roman"/>
          <w:color w:val="auto"/>
          <w:kern w:val="2"/>
          <w:sz w:val="32"/>
          <w:szCs w:val="36"/>
          <w:lang w:val="en-US" w:eastAsia="zh-CN" w:bidi="ar-SA"/>
        </w:rPr>
        <w:br w:type="page"/>
      </w:r>
      <w:r>
        <w:rPr>
          <w:rFonts w:hint="eastAsia" w:ascii="黑体" w:hAnsi="黑体" w:eastAsia="黑体" w:cs="黑体"/>
          <w:lang w:val="en-US" w:eastAsia="zh-CN"/>
        </w:rPr>
        <w:t>附件3：</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center"/>
        <w:textAlignment w:val="auto"/>
        <w:rPr>
          <w:rFonts w:hint="default" w:ascii="Calibri" w:hAnsi="Calibri" w:eastAsia="宋体" w:cs="Times New Roman"/>
          <w:color w:val="auto"/>
          <w:kern w:val="2"/>
          <w:sz w:val="32"/>
          <w:szCs w:val="36"/>
          <w:lang w:val="en-US" w:eastAsia="zh-CN" w:bidi="ar-SA"/>
        </w:rPr>
      </w:pPr>
      <w:r>
        <w:rPr>
          <w:rFonts w:hint="eastAsia" w:cs="Times New Roman"/>
          <w:color w:val="auto"/>
          <w:kern w:val="2"/>
          <w:sz w:val="32"/>
          <w:szCs w:val="36"/>
          <w:lang w:val="en-US" w:eastAsia="zh-CN" w:bidi="ar-SA"/>
        </w:rPr>
        <w:t>工程量清单报价表</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left"/>
        <w:textAlignment w:val="auto"/>
        <w:rPr>
          <w:rFonts w:hint="default"/>
          <w:b/>
          <w:lang w:val="en-US"/>
        </w:rPr>
      </w:pPr>
    </w:p>
    <w:p>
      <w:pPr>
        <w:pStyle w:val="2"/>
        <w:rPr>
          <w:rFonts w:hint="eastAsia" w:ascii="方正仿宋_GB18030" w:hAnsi="方正仿宋_GB18030" w:eastAsia="方正仿宋_GB18030" w:cs="方正仿宋_GB18030"/>
          <w:b/>
          <w:sz w:val="30"/>
          <w:szCs w:val="30"/>
          <w:lang w:val="en-US" w:eastAsia="zh-CN"/>
        </w:rPr>
      </w:pPr>
      <w:r>
        <w:rPr>
          <w:rFonts w:hint="eastAsia" w:ascii="方正仿宋_GB18030" w:hAnsi="方正仿宋_GB18030" w:eastAsia="方正仿宋_GB18030" w:cs="方正仿宋_GB18030"/>
          <w:b/>
          <w:sz w:val="30"/>
          <w:szCs w:val="30"/>
        </w:rPr>
        <w:br w:type="page"/>
      </w:r>
      <w:r>
        <w:rPr>
          <w:rFonts w:hint="eastAsia" w:ascii="黑体" w:hAnsi="黑体" w:eastAsia="黑体" w:cs="黑体"/>
          <w:color w:val="auto"/>
          <w:kern w:val="2"/>
          <w:sz w:val="32"/>
          <w:szCs w:val="32"/>
          <w:lang w:val="en-US" w:eastAsia="zh-CN" w:bidi="ar-SA"/>
        </w:rPr>
        <w:t>附件4：</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jc w:val="center"/>
        <w:textAlignment w:val="auto"/>
        <w:outlineLvl w:val="0"/>
      </w:pPr>
      <w:bookmarkStart w:id="25" w:name="_Toc32748"/>
      <w:r>
        <w:rPr>
          <w:rFonts w:hint="eastAsia" w:ascii="Times New Roman" w:hAnsi="Times New Roman" w:eastAsia="宋体" w:cs="Times New Roman"/>
          <w:color w:val="auto"/>
          <w:kern w:val="2"/>
          <w:sz w:val="32"/>
          <w:szCs w:val="36"/>
          <w:lang w:val="en-US" w:eastAsia="zh-CN" w:bidi="ar-SA"/>
        </w:rPr>
        <w:t>企业业绩</w:t>
      </w:r>
      <w:bookmarkEnd w:id="25"/>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3BA7D84-5272-458E-9126-629456CB160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6C0F2CC-935A-4DE6-9C99-575AC1E16D15}"/>
  </w:font>
  <w:font w:name="仿宋_GB2312">
    <w:panose1 w:val="02010609030101010101"/>
    <w:charset w:val="86"/>
    <w:family w:val="auto"/>
    <w:pitch w:val="default"/>
    <w:sig w:usb0="00000001" w:usb1="080E0000" w:usb2="00000000" w:usb3="00000000" w:csb0="00040000" w:csb1="00000000"/>
    <w:embedRegular r:id="rId3" w:fontKey="{255C47A4-8E80-44D8-BEB5-6EB273AF9EFF}"/>
  </w:font>
  <w:font w:name="方正小标宋简体">
    <w:panose1 w:val="02000000000000000000"/>
    <w:charset w:val="86"/>
    <w:family w:val="auto"/>
    <w:pitch w:val="default"/>
    <w:sig w:usb0="00000001" w:usb1="08000000" w:usb2="00000000" w:usb3="00000000" w:csb0="00040000" w:csb1="00000000"/>
    <w:embedRegular r:id="rId4" w:fontKey="{C2835830-E0BA-448E-8500-F2BEA82EED1E}"/>
  </w:font>
  <w:font w:name="楷体_GB2312">
    <w:panose1 w:val="02010609030101010101"/>
    <w:charset w:val="86"/>
    <w:family w:val="auto"/>
    <w:pitch w:val="default"/>
    <w:sig w:usb0="00000001" w:usb1="080E0000" w:usb2="00000000" w:usb3="00000000" w:csb0="00040000" w:csb1="00000000"/>
    <w:embedRegular r:id="rId5" w:fontKey="{D1CA79A0-3222-49EA-83EC-088EC7336FFA}"/>
  </w:font>
  <w:font w:name="方正仿宋_GB18030">
    <w:panose1 w:val="02000000000000000000"/>
    <w:charset w:val="86"/>
    <w:family w:val="auto"/>
    <w:pitch w:val="default"/>
    <w:sig w:usb0="00000001" w:usb1="08000000" w:usb2="00000000" w:usb3="00000000" w:csb0="00040000" w:csb1="00000000"/>
    <w:embedRegular r:id="rId6" w:fontKey="{64081585-7B33-4CCF-95F7-E3C663AE2415}"/>
  </w:font>
  <w:font w:name="文星仿宋">
    <w:altName w:val="仿宋"/>
    <w:panose1 w:val="00000000000000000000"/>
    <w:charset w:val="86"/>
    <w:family w:val="modern"/>
    <w:pitch w:val="default"/>
    <w:sig w:usb0="00000000" w:usb1="00000000" w:usb2="00000010" w:usb3="00000000" w:csb0="00040000" w:csb1="00000000"/>
    <w:embedRegular r:id="rId7" w:fontKey="{5C664676-1D9A-484B-9774-511346D9F48B}"/>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577850" cy="2457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850" cy="245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PAGE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3</w:t>
                          </w:r>
                          <w:r>
                            <w:rPr>
                              <w:rFonts w:hint="eastAsia" w:ascii="仿宋_GB2312" w:hAnsi="仿宋_GB2312" w:eastAsia="仿宋_GB2312" w:cs="仿宋_GB2312"/>
                              <w:sz w:val="21"/>
                              <w:szCs w:val="21"/>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9.35pt;width:45.5pt;mso-position-horizontal:inside;mso-position-horizontal-relative:margin;z-index:251659264;mso-width-relative:page;mso-height-relative:page;" filled="f" stroked="f" coordsize="21600,21600" o:gfxdata="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sVY50gAAAAMBAAAPAAAAAAAAAAEAIAAAACIAAABkcnMvZG93bnJldi54bWxQ&#10;SwECFAAUAAAACACHTuJATgOpaDYCAABhBAAADgAAAAAAAAABACAAAAAhAQAAZHJzL2Uyb0RvYy54&#10;bWxQSwUGAAAAAAYABgBZAQAAyQUAAAAA&#10;">
              <v:fill on="f" focussize="0,0"/>
              <v:stroke on="f" weight="0.5pt"/>
              <v:imagedata o:title=""/>
              <o:lock v:ext="edit" aspectratio="f"/>
              <v:textbox inset="0mm,0mm,0mm,0mm">
                <w:txbxContent>
                  <w:p>
                    <w:pPr>
                      <w:pStyle w:val="4"/>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PAGE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3</w:t>
                    </w:r>
                    <w:r>
                      <w:rPr>
                        <w:rFonts w:hint="eastAsia" w:ascii="仿宋_GB2312" w:hAnsi="仿宋_GB2312" w:eastAsia="仿宋_GB2312" w:cs="仿宋_GB2312"/>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3A217E"/>
    <w:multiLevelType w:val="singleLevel"/>
    <w:tmpl w:val="CF3A217E"/>
    <w:lvl w:ilvl="0" w:tentative="0">
      <w:start w:val="1"/>
      <w:numFmt w:val="decimal"/>
      <w:suff w:val="nothing"/>
      <w:lvlText w:val="%1、"/>
      <w:lvlJc w:val="left"/>
    </w:lvl>
  </w:abstractNum>
  <w:abstractNum w:abstractNumId="1">
    <w:nsid w:val="00000015"/>
    <w:multiLevelType w:val="multilevel"/>
    <w:tmpl w:val="00000015"/>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16C7164B"/>
    <w:multiLevelType w:val="multilevel"/>
    <w:tmpl w:val="16C7164B"/>
    <w:lvl w:ilvl="0" w:tentative="0">
      <w:start w:val="1"/>
      <w:numFmt w:val="decimal"/>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0174DA1"/>
    <w:multiLevelType w:val="multilevel"/>
    <w:tmpl w:val="20174DA1"/>
    <w:lvl w:ilvl="0" w:tentative="0">
      <w:start w:val="1"/>
      <w:numFmt w:val="decimal"/>
      <w:lvlText w:val="（%1)"/>
      <w:lvlJc w:val="left"/>
      <w:pPr>
        <w:ind w:left="420" w:hanging="420"/>
      </w:pPr>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99D3853"/>
    <w:multiLevelType w:val="multilevel"/>
    <w:tmpl w:val="299D3853"/>
    <w:lvl w:ilvl="0" w:tentative="0">
      <w:start w:val="1"/>
      <w:numFmt w:val="decimal"/>
      <w:lvlText w:val="%1"/>
      <w:lvlJc w:val="left"/>
      <w:pPr>
        <w:tabs>
          <w:tab w:val="left" w:pos="540"/>
        </w:tabs>
        <w:ind w:left="540" w:hanging="360"/>
      </w:pPr>
      <w:rPr>
        <w:rFonts w:hint="default" w:ascii="宋体" w:hAnsi="宋体" w:eastAsia="宋体" w:cs="Times New Roman"/>
        <w:b w:val="0"/>
      </w:r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abstractNum w:abstractNumId="5">
    <w:nsid w:val="56BE0CC7"/>
    <w:multiLevelType w:val="multilevel"/>
    <w:tmpl w:val="56BE0CC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栾">
    <w15:presenceInfo w15:providerId="WPS Office" w15:userId="37732837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MWFkZDkzOWVlYTQ0MzI1YTRjNTE0MWJjOTlmOGQifQ=="/>
  </w:docVars>
  <w:rsids>
    <w:rsidRoot w:val="55313007"/>
    <w:rsid w:val="00D2236F"/>
    <w:rsid w:val="02995DDF"/>
    <w:rsid w:val="06734B80"/>
    <w:rsid w:val="06A72B78"/>
    <w:rsid w:val="07016DCC"/>
    <w:rsid w:val="072D3ABA"/>
    <w:rsid w:val="07C31EBF"/>
    <w:rsid w:val="0BFB189F"/>
    <w:rsid w:val="0DF35A72"/>
    <w:rsid w:val="0E9B5131"/>
    <w:rsid w:val="0FD61CDB"/>
    <w:rsid w:val="12850474"/>
    <w:rsid w:val="13031621"/>
    <w:rsid w:val="19FB7837"/>
    <w:rsid w:val="1ADC50F2"/>
    <w:rsid w:val="1BE462DF"/>
    <w:rsid w:val="1CA02C0D"/>
    <w:rsid w:val="1D653ED7"/>
    <w:rsid w:val="20825C93"/>
    <w:rsid w:val="24527E05"/>
    <w:rsid w:val="2A613F54"/>
    <w:rsid w:val="2D825525"/>
    <w:rsid w:val="2EE564D5"/>
    <w:rsid w:val="2F752C22"/>
    <w:rsid w:val="3B936B4F"/>
    <w:rsid w:val="3CB74ABF"/>
    <w:rsid w:val="40AF15FE"/>
    <w:rsid w:val="40E0576E"/>
    <w:rsid w:val="44496945"/>
    <w:rsid w:val="44D52BB3"/>
    <w:rsid w:val="45C543A0"/>
    <w:rsid w:val="4DE90850"/>
    <w:rsid w:val="4FAF1C73"/>
    <w:rsid w:val="52C84ED8"/>
    <w:rsid w:val="541F5A34"/>
    <w:rsid w:val="55313007"/>
    <w:rsid w:val="58B33F35"/>
    <w:rsid w:val="58BC103B"/>
    <w:rsid w:val="5C6C7489"/>
    <w:rsid w:val="5E2D374E"/>
    <w:rsid w:val="5FEB0165"/>
    <w:rsid w:val="629A38B4"/>
    <w:rsid w:val="67191D4F"/>
    <w:rsid w:val="683954A2"/>
    <w:rsid w:val="69006D22"/>
    <w:rsid w:val="692327B4"/>
    <w:rsid w:val="6A973C6D"/>
    <w:rsid w:val="6C3A2496"/>
    <w:rsid w:val="6CC5343A"/>
    <w:rsid w:val="6D7777CF"/>
    <w:rsid w:val="6FCA62DC"/>
    <w:rsid w:val="70404811"/>
    <w:rsid w:val="71121655"/>
    <w:rsid w:val="71A072F4"/>
    <w:rsid w:val="741F59E3"/>
    <w:rsid w:val="757F3B27"/>
    <w:rsid w:val="75EA23BE"/>
    <w:rsid w:val="765F4A43"/>
    <w:rsid w:val="77C6382D"/>
    <w:rsid w:val="7840713B"/>
    <w:rsid w:val="78EA560B"/>
    <w:rsid w:val="7AA00365"/>
    <w:rsid w:val="7F5E1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cs="仿宋_GB2312" w:asciiTheme="minorHAnsi" w:hAnsiTheme="minorHAnsi"/>
      <w:kern w:val="2"/>
      <w:sz w:val="32"/>
      <w:szCs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spacing w:line="560" w:lineRule="exact"/>
      <w:jc w:val="both"/>
    </w:pPr>
    <w:rPr>
      <w:rFonts w:ascii="宋体" w:hAnsi="Calibri" w:eastAsia="宋体" w:cs="宋体"/>
      <w:color w:val="000000"/>
      <w:sz w:val="24"/>
      <w:szCs w:val="24"/>
      <w:lang w:val="en-US" w:eastAsia="zh-CN" w:bidi="ar-SA"/>
    </w:rPr>
  </w:style>
  <w:style w:type="paragraph" w:styleId="3">
    <w:name w:val="Body Text"/>
    <w:basedOn w:val="1"/>
    <w:qFormat/>
    <w:uiPriority w:val="0"/>
    <w:rPr>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3"/>
    <w:qFormat/>
    <w:uiPriority w:val="0"/>
    <w:pPr>
      <w:adjustRightInd w:val="0"/>
      <w:spacing w:after="0" w:line="220" w:lineRule="exact"/>
      <w:ind w:left="360" w:hanging="360"/>
    </w:pPr>
    <w:rPr>
      <w:rFonts w:ascii="宋体" w:hAnsi="宋体"/>
      <w:color w:val="000000"/>
      <w:sz w:val="24"/>
      <w:szCs w:val="20"/>
    </w:rPr>
  </w:style>
  <w:style w:type="character" w:styleId="9">
    <w:name w:val="Strong"/>
    <w:qFormat/>
    <w:uiPriority w:val="0"/>
    <w:rPr>
      <w:rFonts w:ascii="宋体" w:hAnsi="宋体"/>
    </w:rPr>
  </w:style>
  <w:style w:type="paragraph" w:customStyle="1" w:styleId="10">
    <w:name w:val="WPSOffice手动目录 1"/>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8032</Words>
  <Characters>8853</Characters>
  <Lines>0</Lines>
  <Paragraphs>0</Paragraphs>
  <TotalTime>187</TotalTime>
  <ScaleCrop>false</ScaleCrop>
  <LinksUpToDate>false</LinksUpToDate>
  <CharactersWithSpaces>9271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2024-03-19T06:07:00Z</dcterms:created>
  <dc:creator>黎钧华</dc:creator>
  <cp:lastModifiedBy>Administrator</cp:lastModifiedBy>
  <dcterms:modified xsi:type="dcterms:W3CDTF">2025-07-21T03:58:17Z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360E6D3DC1084C04A135FA04990803B4_13</vt:lpwstr>
  </property>
  <property fmtid="{D5CDD505-2E9C-101B-9397-08002B2CF9AE}" pid="4" name="KSOTemplateDocerSaveRecord">
    <vt:lpwstr>eyJoZGlkIjoiMGQzMTY1OWI3Njg5M2Y5ZTNjZmFlYTBkMTkyZmE0ZjciLCJ1c2VySWQiOiI3MjIzMjkxNzkifQ==</vt:lpwstr>
  </property>
</Properties>
</file>